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E12E0" w14:textId="4392C863" w:rsidR="00EB4571" w:rsidRPr="008171AA" w:rsidRDefault="003178E5" w:rsidP="00EB4571">
      <w:pPr>
        <w:keepNext/>
        <w:keepLines/>
        <w:suppressLineNumbers/>
        <w:jc w:val="right"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  <w:r w:rsidRPr="003F00B8">
        <w:rPr>
          <w:rFonts w:ascii="Times New Roman" w:eastAsia="Times New Roman" w:hAnsi="Times New Roman" w:cs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CE12F3" wp14:editId="0CAB55CD">
                <wp:simplePos x="0" y="0"/>
                <wp:positionH relativeFrom="margin">
                  <wp:posOffset>4433326</wp:posOffset>
                </wp:positionH>
                <wp:positionV relativeFrom="paragraph">
                  <wp:posOffset>72243</wp:posOffset>
                </wp:positionV>
                <wp:extent cx="1143000" cy="398206"/>
                <wp:effectExtent l="0" t="0" r="19050" b="20955"/>
                <wp:wrapNone/>
                <wp:docPr id="2" name="Tekstiväl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9820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22CE12F5" w14:textId="77777777" w:rsidR="00EF6F79" w:rsidRPr="008D5D90" w:rsidRDefault="00EF6F79" w:rsidP="00B46B61">
                            <w:pPr>
                              <w:jc w:val="right"/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</w:pPr>
                            <w:r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 xml:space="preserve"> </w:t>
                            </w:r>
                            <w:r w:rsidRPr="008D5D90"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EELNÕU</w:t>
                            </w:r>
                          </w:p>
                          <w:p w14:paraId="22CE12F6" w14:textId="41D571C6" w:rsidR="00EF6F79" w:rsidRPr="008D5D90" w:rsidRDefault="00EF6F79" w:rsidP="007F1B97">
                            <w:pPr>
                              <w:jc w:val="right"/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</w:pPr>
                            <w:r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 xml:space="preserve"> </w:t>
                            </w:r>
                            <w:r w:rsidR="003178E5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27</w:t>
                            </w:r>
                            <w:r w:rsidR="008A5BD8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.03</w:t>
                            </w:r>
                            <w:r w:rsidRPr="008060D8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.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202</w:t>
                            </w:r>
                            <w:r w:rsidR="00C43C57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CE12F3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left:0;text-align:left;margin-left:349.1pt;margin-top:5.7pt;width:90pt;height:31.3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" fillcolor="window" strokecolor="window" strokeweight=".5pt">
                <v:textbox>
                  <w:txbxContent>
                    <w:p w14:paraId="22CE12F5" w14:textId="77777777" w:rsidR="00EF6F79" w:rsidRPr="008D5D90" w:rsidRDefault="00EF6F79" w:rsidP="00B46B61">
                      <w:pPr>
                        <w:jc w:val="right"/>
                        <w:rPr>
                          <w:rFonts w:ascii="Times New Roman" w:eastAsia="SimSun" w:hAnsi="Times New Roma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</w:pPr>
                      <w:r>
                        <w:rPr>
                          <w:rFonts w:ascii="Times New Roman" w:eastAsia="SimSun" w:hAnsi="Times New Roma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 xml:space="preserve"> </w:t>
                      </w:r>
                      <w:r w:rsidRPr="008D5D90">
                        <w:rPr>
                          <w:rFonts w:ascii="Times New Roman" w:eastAsia="SimSun" w:hAnsi="Times New Roma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EELNÕU</w:t>
                      </w:r>
                    </w:p>
                    <w:p w14:paraId="22CE12F6" w14:textId="41D571C6" w:rsidR="00EF6F79" w:rsidRPr="008D5D90" w:rsidRDefault="00EF6F79" w:rsidP="007F1B97">
                      <w:pPr>
                        <w:jc w:val="right"/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</w:pPr>
                      <w:r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 xml:space="preserve"> </w:t>
                      </w:r>
                      <w:r w:rsidR="003178E5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27</w:t>
                      </w:r>
                      <w:r w:rsidR="008A5BD8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.03</w:t>
                      </w:r>
                      <w:r w:rsidRPr="008060D8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.</w:t>
                      </w:r>
                      <w:r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202</w:t>
                      </w:r>
                      <w:r w:rsidR="00C43C57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152FB"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  <w:t xml:space="preserve"> </w:t>
      </w:r>
    </w:p>
    <w:p w14:paraId="22CE12E1" w14:textId="77777777" w:rsidR="00EB4571" w:rsidRDefault="00EB4571" w:rsidP="00EB4571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p w14:paraId="22CE12E2" w14:textId="5D7744AF" w:rsidR="00EB4571" w:rsidDel="005404DE" w:rsidRDefault="00EB4571" w:rsidP="00EB4571">
      <w:pPr>
        <w:keepNext/>
        <w:keepLines/>
        <w:suppressLineNumbers/>
        <w:rPr>
          <w:del w:id="0" w:author="Iivika Sale" w:date="2024-05-16T09:33:00Z"/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p w14:paraId="22CE12E3" w14:textId="77777777" w:rsidR="00EB4571" w:rsidDel="005404DE" w:rsidRDefault="00EB4571" w:rsidP="00EB4571">
      <w:pPr>
        <w:keepNext/>
        <w:keepLines/>
        <w:suppressLineNumbers/>
        <w:rPr>
          <w:del w:id="1" w:author="Iivika Sale" w:date="2024-05-16T09:33:00Z"/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p w14:paraId="22CE12E4" w14:textId="77777777" w:rsidR="00EB4571" w:rsidDel="005404DE" w:rsidRDefault="00EB4571" w:rsidP="00EB4571">
      <w:pPr>
        <w:keepNext/>
        <w:keepLines/>
        <w:suppressLineNumbers/>
        <w:rPr>
          <w:del w:id="2" w:author="Iivika Sale" w:date="2024-05-16T09:33:00Z"/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p w14:paraId="51A3AE46" w14:textId="77777777" w:rsidR="007C2D7F" w:rsidRDefault="007C2D7F">
      <w:pPr>
        <w:pStyle w:val="Default"/>
        <w:rPr>
          <w:rFonts w:ascii="Times New Roman" w:eastAsia="Times New Roman" w:hAnsi="Times New Roman" w:cs="Times New Roman"/>
          <w:b/>
          <w:sz w:val="32"/>
          <w:szCs w:val="32"/>
        </w:rPr>
        <w:pPrChange w:id="3" w:author="Iivika Sale" w:date="2024-05-16T09:33:00Z">
          <w:pPr>
            <w:pStyle w:val="Default"/>
            <w:jc w:val="center"/>
          </w:pPr>
        </w:pPrChange>
      </w:pPr>
    </w:p>
    <w:p w14:paraId="22CE12E8" w14:textId="619EEB7E" w:rsidR="00EB4571" w:rsidRPr="00D85F8A" w:rsidRDefault="00EB4571" w:rsidP="00EB4571">
      <w:pPr>
        <w:pStyle w:val="Default"/>
        <w:jc w:val="center"/>
        <w:rPr>
          <w:sz w:val="32"/>
          <w:szCs w:val="32"/>
        </w:rPr>
      </w:pPr>
      <w:r w:rsidRPr="00EB4571">
        <w:rPr>
          <w:rFonts w:ascii="Times New Roman" w:eastAsia="Times New Roman" w:hAnsi="Times New Roman" w:cs="Times New Roman"/>
          <w:b/>
          <w:sz w:val="32"/>
          <w:szCs w:val="32"/>
        </w:rPr>
        <w:t xml:space="preserve">Taimede paljundamise ja sordikaitse </w:t>
      </w:r>
      <w:r w:rsidRPr="008C017F">
        <w:rPr>
          <w:rFonts w:ascii="Times New Roman" w:eastAsia="Times New Roman" w:hAnsi="Times New Roman" w:cs="Times New Roman"/>
          <w:b/>
          <w:sz w:val="32"/>
          <w:szCs w:val="32"/>
        </w:rPr>
        <w:t xml:space="preserve">seaduse </w:t>
      </w:r>
      <w:r w:rsidR="008F7AA9">
        <w:rPr>
          <w:rFonts w:ascii="Times New Roman" w:eastAsia="Times New Roman" w:hAnsi="Times New Roman" w:cs="Times New Roman"/>
          <w:b/>
          <w:sz w:val="32"/>
          <w:szCs w:val="32"/>
        </w:rPr>
        <w:t xml:space="preserve">ning metsaseaduse </w:t>
      </w:r>
      <w:r w:rsidRPr="00D85F8A">
        <w:rPr>
          <w:rFonts w:ascii="Times New Roman" w:eastAsia="Times New Roman" w:hAnsi="Times New Roman" w:cs="Times New Roman"/>
          <w:b/>
          <w:sz w:val="32"/>
          <w:szCs w:val="32"/>
        </w:rPr>
        <w:t>muutmise seadus</w:t>
      </w:r>
    </w:p>
    <w:p w14:paraId="6ABC3BCF" w14:textId="77777777" w:rsidR="00DC4E7E" w:rsidRPr="003F00B8" w:rsidRDefault="00DC4E7E" w:rsidP="00EB4571">
      <w:pPr>
        <w:rPr>
          <w:rFonts w:ascii="Times New Roman" w:eastAsia="Times New Roman" w:hAnsi="Times New Roman" w:cs="Times New Roman"/>
          <w:sz w:val="24"/>
          <w:szCs w:val="20"/>
        </w:rPr>
      </w:pPr>
      <w:bookmarkStart w:id="4" w:name="ptk1"/>
      <w:bookmarkEnd w:id="4"/>
    </w:p>
    <w:p w14:paraId="15368691" w14:textId="43554907" w:rsidR="008E01B6" w:rsidRDefault="008E01B6" w:rsidP="00EB4571">
      <w:pPr>
        <w:rPr>
          <w:rFonts w:ascii="Times New Roman" w:hAnsi="Times New Roman" w:cs="Times New Roman"/>
          <w:sz w:val="24"/>
          <w:szCs w:val="24"/>
        </w:rPr>
      </w:pPr>
      <w:r w:rsidRPr="008E01B6">
        <w:rPr>
          <w:rFonts w:ascii="Times New Roman" w:hAnsi="Times New Roman" w:cs="Times New Roman"/>
          <w:b/>
          <w:sz w:val="24"/>
          <w:szCs w:val="24"/>
        </w:rPr>
        <w:t>§ 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01B6">
        <w:rPr>
          <w:rFonts w:ascii="Times New Roman" w:hAnsi="Times New Roman" w:cs="Times New Roman"/>
          <w:b/>
          <w:sz w:val="24"/>
          <w:szCs w:val="24"/>
        </w:rPr>
        <w:t>Taimede paljundamise ja sordikaitse seaduse muutmi</w:t>
      </w:r>
      <w:r>
        <w:rPr>
          <w:rFonts w:ascii="Times New Roman" w:hAnsi="Times New Roman" w:cs="Times New Roman"/>
          <w:b/>
          <w:sz w:val="24"/>
          <w:szCs w:val="24"/>
        </w:rPr>
        <w:t>ne</w:t>
      </w:r>
    </w:p>
    <w:p w14:paraId="2F557507" w14:textId="77777777" w:rsidR="008E01B6" w:rsidRDefault="008E01B6" w:rsidP="00EB4571">
      <w:pPr>
        <w:rPr>
          <w:rFonts w:ascii="Times New Roman" w:hAnsi="Times New Roman" w:cs="Times New Roman"/>
          <w:sz w:val="24"/>
          <w:szCs w:val="24"/>
        </w:rPr>
      </w:pPr>
    </w:p>
    <w:p w14:paraId="22CE12EA" w14:textId="5E5CF5FB" w:rsidR="00EB4571" w:rsidRDefault="00D3291F" w:rsidP="00EB4571">
      <w:pPr>
        <w:rPr>
          <w:rFonts w:ascii="Times New Roman" w:hAnsi="Times New Roman" w:cs="Times New Roman"/>
          <w:b/>
          <w:sz w:val="24"/>
          <w:szCs w:val="24"/>
        </w:rPr>
      </w:pPr>
      <w:r w:rsidRPr="00D3291F">
        <w:rPr>
          <w:rFonts w:ascii="Times New Roman" w:hAnsi="Times New Roman" w:cs="Times New Roman"/>
          <w:sz w:val="24"/>
          <w:szCs w:val="24"/>
        </w:rPr>
        <w:t xml:space="preserve">Taimede paljundamise ja sordikaitse </w:t>
      </w:r>
      <w:r w:rsidR="00EB4571">
        <w:rPr>
          <w:rFonts w:ascii="Times New Roman" w:hAnsi="Times New Roman" w:cs="Times New Roman"/>
          <w:sz w:val="24"/>
          <w:szCs w:val="24"/>
        </w:rPr>
        <w:t>seaduses</w:t>
      </w:r>
      <w:r w:rsidR="00EB4571" w:rsidRPr="008C01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4571" w:rsidRPr="00470987">
        <w:rPr>
          <w:rFonts w:ascii="Times New Roman" w:hAnsi="Times New Roman" w:cs="Times New Roman"/>
          <w:sz w:val="24"/>
          <w:szCs w:val="24"/>
        </w:rPr>
        <w:t>tehakse järgmised muudatused:</w:t>
      </w:r>
    </w:p>
    <w:p w14:paraId="22CE12EB" w14:textId="77777777" w:rsidR="00563011" w:rsidRDefault="00563011"/>
    <w:p w14:paraId="50D5D898" w14:textId="2907607C" w:rsidR="006D4BBE" w:rsidRDefault="00D3291F" w:rsidP="00650AA0">
      <w:pPr>
        <w:jc w:val="both"/>
        <w:rPr>
          <w:rFonts w:ascii="Times New Roman" w:hAnsi="Times New Roman" w:cs="Times New Roman"/>
          <w:sz w:val="24"/>
          <w:szCs w:val="24"/>
        </w:rPr>
      </w:pPr>
      <w:r w:rsidRPr="001C4731">
        <w:rPr>
          <w:rFonts w:ascii="Times New Roman" w:hAnsi="Times New Roman" w:cs="Times New Roman"/>
          <w:b/>
          <w:sz w:val="24"/>
          <w:szCs w:val="24"/>
        </w:rPr>
        <w:t>1)</w:t>
      </w:r>
      <w:r>
        <w:t xml:space="preserve"> </w:t>
      </w:r>
      <w:r w:rsidR="006D4BBE" w:rsidRPr="00D3291F">
        <w:rPr>
          <w:rFonts w:ascii="Times New Roman" w:eastAsia="Calibri" w:hAnsi="Times New Roman" w:cs="Times New Roman"/>
          <w:sz w:val="24"/>
          <w:szCs w:val="24"/>
        </w:rPr>
        <w:t>par</w:t>
      </w:r>
      <w:r w:rsidR="006D4BBE">
        <w:rPr>
          <w:rFonts w:ascii="Times New Roman" w:eastAsia="Calibri" w:hAnsi="Times New Roman" w:cs="Times New Roman"/>
          <w:sz w:val="24"/>
          <w:szCs w:val="24"/>
        </w:rPr>
        <w:t>agrahvi 1 täiendatakse lõikega 1</w:t>
      </w:r>
      <w:r w:rsidR="006D4BBE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6D4BBE" w:rsidRPr="00D3291F">
        <w:rPr>
          <w:rFonts w:ascii="Times New Roman" w:eastAsia="Calibri" w:hAnsi="Times New Roman" w:cs="Times New Roman"/>
          <w:sz w:val="24"/>
          <w:szCs w:val="24"/>
        </w:rPr>
        <w:t xml:space="preserve"> järgmises sõnastuses:</w:t>
      </w:r>
    </w:p>
    <w:p w14:paraId="08C00236" w14:textId="77777777" w:rsidR="00692F1D" w:rsidRDefault="00692F1D" w:rsidP="00650A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06ED38" w14:textId="5DE61D25" w:rsidR="00E03924" w:rsidRDefault="00106121" w:rsidP="00650AA0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6D4BBE">
        <w:rPr>
          <w:rFonts w:ascii="Times New Roman" w:hAnsi="Times New Roman" w:cs="Times New Roman"/>
          <w:sz w:val="24"/>
          <w:szCs w:val="24"/>
        </w:rPr>
        <w:t>(1</w:t>
      </w:r>
      <w:r w:rsidR="006D4BB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D4BBE">
        <w:rPr>
          <w:rFonts w:ascii="Times New Roman" w:hAnsi="Times New Roman" w:cs="Times New Roman"/>
          <w:sz w:val="24"/>
          <w:szCs w:val="24"/>
        </w:rPr>
        <w:t xml:space="preserve">) </w:t>
      </w:r>
      <w:r w:rsidR="00E03924" w:rsidRPr="009613DA">
        <w:rPr>
          <w:rFonts w:ascii="Times New Roman" w:hAnsi="Times New Roman" w:cs="Times New Roman"/>
          <w:sz w:val="24"/>
          <w:szCs w:val="24"/>
        </w:rPr>
        <w:t>Käesolev</w:t>
      </w:r>
      <w:r w:rsidR="00E03924">
        <w:rPr>
          <w:rFonts w:ascii="Times New Roman" w:hAnsi="Times New Roman" w:cs="Times New Roman"/>
          <w:sz w:val="24"/>
          <w:szCs w:val="24"/>
        </w:rPr>
        <w:t>at</w:t>
      </w:r>
      <w:r w:rsidR="00E03924" w:rsidRPr="009613DA">
        <w:rPr>
          <w:rFonts w:ascii="Times New Roman" w:hAnsi="Times New Roman" w:cs="Times New Roman"/>
          <w:sz w:val="24"/>
          <w:szCs w:val="24"/>
        </w:rPr>
        <w:t xml:space="preserve"> seadus</w:t>
      </w:r>
      <w:r w:rsidR="00E03924">
        <w:rPr>
          <w:rFonts w:ascii="Times New Roman" w:hAnsi="Times New Roman" w:cs="Times New Roman"/>
          <w:sz w:val="24"/>
          <w:szCs w:val="24"/>
        </w:rPr>
        <w:t>t kohaldatakse</w:t>
      </w:r>
      <w:r w:rsidR="00E03924" w:rsidRPr="009613DA">
        <w:rPr>
          <w:rFonts w:ascii="Times New Roman" w:hAnsi="Times New Roman" w:cs="Times New Roman"/>
          <w:sz w:val="24"/>
          <w:szCs w:val="24"/>
        </w:rPr>
        <w:t xml:space="preserve"> </w:t>
      </w:r>
      <w:ins w:id="5" w:author="Mari Koik" w:date="2024-05-13T16:35:00Z">
        <w:r w:rsidR="00E02706">
          <w:rPr>
            <w:rFonts w:ascii="Times New Roman" w:hAnsi="Times New Roman" w:cs="Times New Roman"/>
            <w:sz w:val="24"/>
            <w:szCs w:val="24"/>
          </w:rPr>
          <w:t xml:space="preserve">sordikaitse all mitte oleva </w:t>
        </w:r>
      </w:ins>
      <w:r w:rsidR="00E03924" w:rsidRPr="009613DA">
        <w:rPr>
          <w:rFonts w:ascii="Times New Roman" w:eastAsia="Calibri" w:hAnsi="Times New Roman" w:cs="Times New Roman"/>
          <w:sz w:val="24"/>
          <w:szCs w:val="24"/>
        </w:rPr>
        <w:t>seemne ja paljundusmaterjali</w:t>
      </w:r>
      <w:del w:id="6" w:author="Mari Koik" w:date="2024-05-13T16:36:00Z">
        <w:r w:rsidR="00E03924" w:rsidRPr="009613DA" w:rsidDel="00E02706">
          <w:rPr>
            <w:rFonts w:ascii="Times New Roman" w:eastAsia="Calibri" w:hAnsi="Times New Roman" w:cs="Times New Roman"/>
            <w:sz w:val="24"/>
            <w:szCs w:val="24"/>
          </w:rPr>
          <w:delText>,</w:delText>
        </w:r>
      </w:del>
      <w:r w:rsidR="00E03924" w:rsidRPr="009613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del w:id="7" w:author="Mari Koik" w:date="2024-05-13T16:36:00Z">
        <w:r w:rsidR="00E03924" w:rsidRPr="009613DA" w:rsidDel="00E02706">
          <w:rPr>
            <w:rFonts w:ascii="Times New Roman" w:eastAsia="Calibri" w:hAnsi="Times New Roman" w:cs="Times New Roman"/>
            <w:sz w:val="24"/>
            <w:szCs w:val="24"/>
          </w:rPr>
          <w:delText>välja arvatud sordikaitse alla võetud sordi seem</w:delText>
        </w:r>
        <w:r w:rsidR="00E03924" w:rsidDel="00E02706">
          <w:rPr>
            <w:rFonts w:ascii="Times New Roman" w:eastAsia="Calibri" w:hAnsi="Times New Roman" w:cs="Times New Roman"/>
            <w:sz w:val="24"/>
            <w:szCs w:val="24"/>
          </w:rPr>
          <w:delText>n</w:delText>
        </w:r>
        <w:r w:rsidR="00E03924" w:rsidRPr="009613DA" w:rsidDel="00E02706">
          <w:rPr>
            <w:rFonts w:ascii="Times New Roman" w:eastAsia="Calibri" w:hAnsi="Times New Roman" w:cs="Times New Roman"/>
            <w:sz w:val="24"/>
            <w:szCs w:val="24"/>
          </w:rPr>
          <w:delText>e ja paljundusmaterjal</w:delText>
        </w:r>
        <w:r w:rsidR="00E03924" w:rsidDel="00E02706">
          <w:rPr>
            <w:rFonts w:ascii="Times New Roman" w:eastAsia="Calibri" w:hAnsi="Times New Roman" w:cs="Times New Roman"/>
            <w:sz w:val="24"/>
            <w:szCs w:val="24"/>
          </w:rPr>
          <w:delText>i</w:delText>
        </w:r>
        <w:r w:rsidR="00E03924" w:rsidRPr="009613DA" w:rsidDel="00E02706">
          <w:rPr>
            <w:rFonts w:ascii="Times New Roman" w:eastAsia="Calibri" w:hAnsi="Times New Roman" w:cs="Times New Roman"/>
            <w:sz w:val="24"/>
            <w:szCs w:val="24"/>
          </w:rPr>
          <w:delText>,</w:delText>
        </w:r>
        <w:r w:rsidR="00E03924" w:rsidDel="00E02706">
          <w:rPr>
            <w:rFonts w:ascii="Times New Roman" w:eastAsia="Calibri" w:hAnsi="Times New Roman" w:cs="Times New Roman"/>
            <w:sz w:val="24"/>
            <w:szCs w:val="24"/>
          </w:rPr>
          <w:delText xml:space="preserve"> </w:delText>
        </w:r>
      </w:del>
      <w:r w:rsidR="00E03924" w:rsidRPr="009613DA">
        <w:rPr>
          <w:rFonts w:ascii="Times New Roman" w:eastAsia="Calibri" w:hAnsi="Times New Roman" w:cs="Times New Roman"/>
          <w:sz w:val="24"/>
          <w:szCs w:val="24"/>
        </w:rPr>
        <w:t>väikeses koguses turusta</w:t>
      </w:r>
      <w:r w:rsidR="00E03924">
        <w:rPr>
          <w:rFonts w:ascii="Times New Roman" w:eastAsia="Calibri" w:hAnsi="Times New Roman" w:cs="Times New Roman"/>
          <w:sz w:val="24"/>
          <w:szCs w:val="24"/>
        </w:rPr>
        <w:t>misele</w:t>
      </w:r>
      <w:r w:rsidR="00E03924" w:rsidRPr="009613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3924">
        <w:rPr>
          <w:rFonts w:ascii="Times New Roman" w:eastAsia="Calibri" w:hAnsi="Times New Roman" w:cs="Times New Roman"/>
          <w:sz w:val="24"/>
          <w:szCs w:val="24"/>
        </w:rPr>
        <w:t>ning</w:t>
      </w:r>
      <w:r w:rsidR="00E03924" w:rsidRPr="009613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3924" w:rsidRPr="007C790F">
        <w:rPr>
          <w:rFonts w:ascii="Times New Roman" w:eastAsia="Calibri" w:hAnsi="Times New Roman" w:cs="Times New Roman"/>
          <w:sz w:val="24"/>
          <w:szCs w:val="24"/>
        </w:rPr>
        <w:t>kultiveerimismaterjali</w:t>
      </w:r>
      <w:r w:rsidR="00E03924">
        <w:rPr>
          <w:rFonts w:ascii="Times New Roman" w:eastAsia="Calibri" w:hAnsi="Times New Roman" w:cs="Times New Roman"/>
          <w:sz w:val="24"/>
          <w:szCs w:val="24"/>
        </w:rPr>
        <w:t xml:space="preserve">ga </w:t>
      </w:r>
      <w:ins w:id="8" w:author="Mari Koik" w:date="2024-05-14T11:30:00Z">
        <w:r w:rsidR="00D65BD8">
          <w:rPr>
            <w:rFonts w:ascii="Times New Roman" w:eastAsia="Calibri" w:hAnsi="Times New Roman" w:cs="Times New Roman"/>
            <w:sz w:val="24"/>
            <w:szCs w:val="24"/>
          </w:rPr>
          <w:t xml:space="preserve">sellise </w:t>
        </w:r>
      </w:ins>
      <w:r w:rsidR="00E03924">
        <w:rPr>
          <w:rFonts w:ascii="Times New Roman" w:eastAsia="Calibri" w:hAnsi="Times New Roman" w:cs="Times New Roman"/>
          <w:sz w:val="24"/>
          <w:szCs w:val="24"/>
        </w:rPr>
        <w:t>katse tegemisele</w:t>
      </w:r>
      <w:ins w:id="9" w:author="Mari Koik" w:date="2024-05-14T11:30:00Z">
        <w:r w:rsidR="00D65BD8">
          <w:rPr>
            <w:rFonts w:ascii="Times New Roman" w:eastAsia="Calibri" w:hAnsi="Times New Roman" w:cs="Times New Roman"/>
            <w:sz w:val="24"/>
            <w:szCs w:val="24"/>
          </w:rPr>
          <w:t>, mille eesmärk on</w:t>
        </w:r>
      </w:ins>
      <w:r w:rsidR="00E039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del w:id="10" w:author="Mari Koik" w:date="2024-05-14T11:31:00Z">
        <w:r w:rsidR="00E03924" w:rsidRPr="003178E5" w:rsidDel="00D65BD8">
          <w:rPr>
            <w:rFonts w:ascii="Times New Roman" w:eastAsia="Calibri" w:hAnsi="Times New Roman" w:cs="Times New Roman"/>
            <w:sz w:val="24"/>
            <w:szCs w:val="24"/>
          </w:rPr>
          <w:delText>sellest</w:delText>
        </w:r>
        <w:r w:rsidR="00E03924" w:rsidDel="00D65BD8">
          <w:rPr>
            <w:rFonts w:ascii="Times New Roman" w:eastAsia="Calibri" w:hAnsi="Times New Roman" w:cs="Times New Roman"/>
            <w:sz w:val="24"/>
            <w:szCs w:val="24"/>
          </w:rPr>
          <w:delText xml:space="preserve"> </w:delText>
        </w:r>
      </w:del>
      <w:ins w:id="11" w:author="Mari Koik" w:date="2024-05-14T11:31:00Z">
        <w:r w:rsidR="00D65BD8">
          <w:rPr>
            <w:rFonts w:ascii="Times New Roman" w:eastAsia="Calibri" w:hAnsi="Times New Roman" w:cs="Times New Roman"/>
            <w:sz w:val="24"/>
            <w:szCs w:val="24"/>
          </w:rPr>
          <w:t>kultiveerimis</w:t>
        </w:r>
      </w:ins>
      <w:ins w:id="12" w:author="Mari Koik" w:date="2024-05-14T11:32:00Z">
        <w:r w:rsidR="00D65BD8">
          <w:rPr>
            <w:rFonts w:ascii="Times New Roman" w:eastAsia="Calibri" w:hAnsi="Times New Roman" w:cs="Times New Roman"/>
            <w:sz w:val="24"/>
            <w:szCs w:val="24"/>
          </w:rPr>
          <w:t>materjalist</w:t>
        </w:r>
      </w:ins>
      <w:ins w:id="13" w:author="Mari Koik" w:date="2024-05-14T11:31:00Z">
        <w:r w:rsidR="00D65BD8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</w:ins>
      <w:r w:rsidR="00E03924">
        <w:rPr>
          <w:rFonts w:ascii="Times New Roman" w:eastAsia="Calibri" w:hAnsi="Times New Roman" w:cs="Times New Roman"/>
          <w:sz w:val="24"/>
          <w:szCs w:val="24"/>
        </w:rPr>
        <w:t xml:space="preserve">metsamaterjali </w:t>
      </w:r>
      <w:commentRangeStart w:id="14"/>
      <w:r w:rsidR="00E03924">
        <w:rPr>
          <w:rFonts w:ascii="Times New Roman" w:eastAsia="Calibri" w:hAnsi="Times New Roman" w:cs="Times New Roman"/>
          <w:sz w:val="24"/>
          <w:szCs w:val="24"/>
        </w:rPr>
        <w:t xml:space="preserve">tootmise </w:t>
      </w:r>
      <w:del w:id="15" w:author="Mari Koik" w:date="2024-05-13T16:10:00Z">
        <w:r w:rsidR="00E03924" w:rsidRPr="006F360D" w:rsidDel="00496E17">
          <w:rPr>
            <w:rFonts w:ascii="Times New Roman" w:eastAsia="Calibri" w:hAnsi="Times New Roman" w:cs="Times New Roman"/>
            <w:sz w:val="24"/>
            <w:szCs w:val="24"/>
          </w:rPr>
          <w:delText xml:space="preserve">küllaldase </w:delText>
        </w:r>
      </w:del>
      <w:commentRangeEnd w:id="14"/>
      <w:r w:rsidR="00496E17">
        <w:rPr>
          <w:rStyle w:val="Kommentaariviide"/>
        </w:rPr>
        <w:commentReference w:id="14"/>
      </w:r>
      <w:r w:rsidR="00E03924" w:rsidRPr="006F360D">
        <w:rPr>
          <w:rFonts w:ascii="Times New Roman" w:eastAsia="Calibri" w:hAnsi="Times New Roman" w:cs="Times New Roman"/>
          <w:sz w:val="24"/>
          <w:szCs w:val="24"/>
        </w:rPr>
        <w:t>majandusliku tasuvuse kindlakstegemi</w:t>
      </w:r>
      <w:ins w:id="16" w:author="Mari Koik" w:date="2024-05-14T11:32:00Z">
        <w:r w:rsidR="00D65BD8">
          <w:rPr>
            <w:rFonts w:ascii="Times New Roman" w:eastAsia="Calibri" w:hAnsi="Times New Roman" w:cs="Times New Roman"/>
            <w:sz w:val="24"/>
            <w:szCs w:val="24"/>
          </w:rPr>
          <w:t>ne</w:t>
        </w:r>
      </w:ins>
      <w:del w:id="17" w:author="Mari Koik" w:date="2024-05-14T11:32:00Z">
        <w:r w:rsidR="00E03924" w:rsidRPr="006F360D" w:rsidDel="00D65BD8">
          <w:rPr>
            <w:rFonts w:ascii="Times New Roman" w:eastAsia="Calibri" w:hAnsi="Times New Roman" w:cs="Times New Roman"/>
            <w:sz w:val="24"/>
            <w:szCs w:val="24"/>
          </w:rPr>
          <w:delText>seks</w:delText>
        </w:r>
      </w:del>
      <w:r w:rsidR="00E0392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commentRangeStart w:id="18"/>
      <w:del w:id="19" w:author="Mari Koik" w:date="2024-05-13T14:45:00Z">
        <w:r w:rsidR="00E03924" w:rsidDel="00861B02">
          <w:rPr>
            <w:rFonts w:ascii="Times New Roman" w:eastAsia="Calibri" w:hAnsi="Times New Roman" w:cs="Times New Roman"/>
            <w:sz w:val="24"/>
            <w:szCs w:val="24"/>
          </w:rPr>
          <w:delText xml:space="preserve"> </w:delText>
        </w:r>
      </w:del>
      <w:r w:rsidR="00E03924" w:rsidRPr="00B20CFD">
        <w:rPr>
          <w:rFonts w:ascii="Times New Roman" w:eastAsia="Calibri" w:hAnsi="Times New Roman" w:cs="Times New Roman"/>
          <w:sz w:val="24"/>
          <w:szCs w:val="24"/>
          <w:highlight w:val="yellow"/>
          <w:rPrChange w:id="20" w:author="Mari Koik" w:date="2024-05-14T11:36:00Z">
            <w:rPr>
              <w:rFonts w:ascii="Times New Roman" w:eastAsia="Calibri" w:hAnsi="Times New Roman" w:cs="Times New Roman"/>
              <w:sz w:val="24"/>
              <w:szCs w:val="24"/>
            </w:rPr>
          </w:rPrChange>
        </w:rPr>
        <w:t>metsaaretus</w:t>
      </w:r>
      <w:commentRangeEnd w:id="18"/>
      <w:r w:rsidR="00B20CFD" w:rsidRPr="00B20CFD">
        <w:rPr>
          <w:rStyle w:val="Kommentaariviide"/>
          <w:highlight w:val="yellow"/>
          <w:rPrChange w:id="21" w:author="Mari Koik" w:date="2024-05-14T11:36:00Z">
            <w:rPr>
              <w:rStyle w:val="Kommentaariviide"/>
            </w:rPr>
          </w:rPrChange>
        </w:rPr>
        <w:commentReference w:id="18"/>
      </w:r>
      <w:del w:id="22" w:author="Mari Koik" w:date="2024-05-14T11:32:00Z">
        <w:r w:rsidR="00E03924" w:rsidRPr="00B20CFD" w:rsidDel="00D65BD8">
          <w:rPr>
            <w:rFonts w:ascii="Times New Roman" w:eastAsia="Calibri" w:hAnsi="Times New Roman" w:cs="Times New Roman"/>
            <w:sz w:val="24"/>
            <w:szCs w:val="24"/>
            <w:highlight w:val="yellow"/>
            <w:rPrChange w:id="23" w:author="Mari Koik" w:date="2024-05-14T11:36:00Z">
              <w:rPr>
                <w:rFonts w:ascii="Times New Roman" w:eastAsia="Calibri" w:hAnsi="Times New Roman" w:cs="Times New Roman"/>
                <w:sz w:val="24"/>
                <w:szCs w:val="24"/>
              </w:rPr>
            </w:rPrChange>
          </w:rPr>
          <w:delText>eks</w:delText>
        </w:r>
      </w:del>
      <w:r w:rsidR="00E03924">
        <w:rPr>
          <w:rFonts w:ascii="Times New Roman" w:eastAsia="Calibri" w:hAnsi="Times New Roman" w:cs="Times New Roman"/>
          <w:sz w:val="24"/>
          <w:szCs w:val="24"/>
        </w:rPr>
        <w:t xml:space="preserve"> või</w:t>
      </w:r>
      <w:r w:rsidR="00E03924" w:rsidRPr="009613DA">
        <w:rPr>
          <w:rFonts w:ascii="Times New Roman" w:eastAsia="Calibri" w:hAnsi="Times New Roman" w:cs="Times New Roman"/>
          <w:sz w:val="24"/>
          <w:szCs w:val="24"/>
        </w:rPr>
        <w:t xml:space="preserve"> teadustöö</w:t>
      </w:r>
      <w:ins w:id="24" w:author="Mari Koik" w:date="2024-05-14T11:32:00Z">
        <w:r w:rsidR="00D65BD8">
          <w:rPr>
            <w:rFonts w:ascii="Times New Roman" w:eastAsia="Calibri" w:hAnsi="Times New Roman" w:cs="Times New Roman"/>
            <w:sz w:val="24"/>
            <w:szCs w:val="24"/>
          </w:rPr>
          <w:t>,</w:t>
        </w:r>
      </w:ins>
      <w:del w:id="25" w:author="Mari Koik" w:date="2024-05-13T16:35:00Z">
        <w:r w:rsidR="0034631C" w:rsidDel="00E02706">
          <w:rPr>
            <w:rFonts w:ascii="Times New Roman" w:eastAsia="Calibri" w:hAnsi="Times New Roman" w:cs="Times New Roman"/>
            <w:sz w:val="24"/>
            <w:szCs w:val="24"/>
          </w:rPr>
          <w:delText xml:space="preserve"> tegemise</w:delText>
        </w:r>
      </w:del>
      <w:del w:id="26" w:author="Mari Koik" w:date="2024-05-14T11:32:00Z">
        <w:r w:rsidR="00E03924" w:rsidDel="00D65BD8">
          <w:rPr>
            <w:rFonts w:ascii="Times New Roman" w:eastAsia="Calibri" w:hAnsi="Times New Roman" w:cs="Times New Roman"/>
            <w:sz w:val="24"/>
            <w:szCs w:val="24"/>
          </w:rPr>
          <w:delText>ks</w:delText>
        </w:r>
      </w:del>
      <w:r w:rsidR="00E039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3924" w:rsidRPr="00773C2C">
        <w:rPr>
          <w:rFonts w:ascii="Times New Roman" w:eastAsia="Calibri" w:hAnsi="Times New Roman" w:cs="Times New Roman"/>
          <w:sz w:val="24"/>
          <w:szCs w:val="24"/>
        </w:rPr>
        <w:t xml:space="preserve">üksnes käesolevas seaduses sätestatud asjakohases </w:t>
      </w:r>
      <w:r w:rsidR="00657765">
        <w:rPr>
          <w:rFonts w:ascii="Times New Roman" w:eastAsia="Calibri" w:hAnsi="Times New Roman" w:cs="Times New Roman"/>
          <w:sz w:val="24"/>
          <w:szCs w:val="24"/>
        </w:rPr>
        <w:t>ulatuses</w:t>
      </w:r>
      <w:r w:rsidR="00E03924">
        <w:rPr>
          <w:rFonts w:ascii="Times New Roman" w:eastAsia="Calibri" w:hAnsi="Times New Roman" w:cs="Times New Roman"/>
          <w:sz w:val="24"/>
          <w:szCs w:val="24"/>
        </w:rPr>
        <w:t>.</w:t>
      </w:r>
      <w:r w:rsidR="003178E5">
        <w:rPr>
          <w:rFonts w:ascii="Times New Roman" w:eastAsia="Calibri" w:hAnsi="Times New Roman" w:cs="Times New Roman"/>
          <w:sz w:val="24"/>
          <w:szCs w:val="24"/>
        </w:rPr>
        <w:t>“;</w:t>
      </w:r>
    </w:p>
    <w:p w14:paraId="55ADC5CF" w14:textId="77777777" w:rsidR="00E03924" w:rsidRDefault="00E03924" w:rsidP="00650AA0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0265E1" w14:textId="72870C7C" w:rsidR="005A4ABA" w:rsidRPr="00650AA0" w:rsidRDefault="00650AA0" w:rsidP="00EE4F8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0AA0">
        <w:rPr>
          <w:rFonts w:ascii="Times New Roman" w:eastAsia="Calibri" w:hAnsi="Times New Roman" w:cs="Times New Roman"/>
          <w:b/>
          <w:sz w:val="24"/>
          <w:szCs w:val="24"/>
        </w:rPr>
        <w:t xml:space="preserve">2) </w:t>
      </w:r>
      <w:r w:rsidR="005A4ABA">
        <w:rPr>
          <w:rFonts w:ascii="Times New Roman" w:eastAsia="Calibri" w:hAnsi="Times New Roman" w:cs="Times New Roman"/>
          <w:sz w:val="24"/>
          <w:szCs w:val="24"/>
        </w:rPr>
        <w:t>seadust</w:t>
      </w:r>
      <w:r w:rsidR="005A4ABA" w:rsidRPr="00650AA0">
        <w:rPr>
          <w:rFonts w:ascii="Times New Roman" w:eastAsia="Calibri" w:hAnsi="Times New Roman" w:cs="Times New Roman"/>
          <w:sz w:val="24"/>
          <w:szCs w:val="24"/>
        </w:rPr>
        <w:t xml:space="preserve"> täiendatakse </w:t>
      </w:r>
      <w:r w:rsidR="005A4ABA">
        <w:rPr>
          <w:rFonts w:ascii="Times New Roman" w:eastAsia="Calibri" w:hAnsi="Times New Roman" w:cs="Times New Roman"/>
          <w:sz w:val="24"/>
          <w:szCs w:val="24"/>
        </w:rPr>
        <w:t>§-</w:t>
      </w:r>
      <w:r w:rsidR="005A4ABA" w:rsidRPr="00650AA0">
        <w:rPr>
          <w:rFonts w:ascii="Times New Roman" w:eastAsia="Calibri" w:hAnsi="Times New Roman" w:cs="Times New Roman"/>
          <w:sz w:val="24"/>
          <w:szCs w:val="24"/>
        </w:rPr>
        <w:t xml:space="preserve">ga </w:t>
      </w:r>
      <w:r w:rsidR="005A4ABA">
        <w:rPr>
          <w:rFonts w:ascii="Times New Roman" w:eastAsia="Calibri" w:hAnsi="Times New Roman" w:cs="Times New Roman"/>
          <w:sz w:val="24"/>
          <w:szCs w:val="24"/>
        </w:rPr>
        <w:t>4</w:t>
      </w:r>
      <w:r w:rsidR="005A4ABA" w:rsidRPr="00650AA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5A4ABA" w:rsidRPr="00650AA0">
        <w:rPr>
          <w:rFonts w:ascii="Times New Roman" w:eastAsia="Calibri" w:hAnsi="Times New Roman" w:cs="Times New Roman"/>
          <w:sz w:val="24"/>
          <w:szCs w:val="24"/>
        </w:rPr>
        <w:t xml:space="preserve"> järgmises sõnastuses:</w:t>
      </w:r>
    </w:p>
    <w:p w14:paraId="4E006D52" w14:textId="77777777" w:rsidR="00692F1D" w:rsidRDefault="00692F1D" w:rsidP="00650AA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2F3271" w14:textId="7E20AD14" w:rsidR="005A4ABA" w:rsidRPr="005A4ABA" w:rsidRDefault="00650AA0" w:rsidP="00650AA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2C91">
        <w:rPr>
          <w:rFonts w:ascii="Times New Roman" w:eastAsia="Calibri" w:hAnsi="Times New Roman" w:cs="Times New Roman"/>
          <w:sz w:val="24"/>
          <w:szCs w:val="24"/>
        </w:rPr>
        <w:t>„</w:t>
      </w:r>
      <w:r w:rsidR="005A4ABA" w:rsidRPr="005A4ABA">
        <w:rPr>
          <w:rFonts w:ascii="Times New Roman" w:eastAsia="Calibri" w:hAnsi="Times New Roman" w:cs="Times New Roman"/>
          <w:b/>
          <w:sz w:val="24"/>
          <w:szCs w:val="24"/>
        </w:rPr>
        <w:t>§ 4</w:t>
      </w:r>
      <w:r w:rsidR="005A4ABA" w:rsidRPr="005A4ABA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>1</w:t>
      </w:r>
      <w:r w:rsidR="005A4ABA" w:rsidRPr="005A4ABA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1D4665"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="005A4ABA" w:rsidRPr="005A4ABA">
        <w:rPr>
          <w:rFonts w:ascii="Times New Roman" w:eastAsia="Calibri" w:hAnsi="Times New Roman" w:cs="Times New Roman"/>
          <w:b/>
          <w:sz w:val="24"/>
          <w:szCs w:val="24"/>
        </w:rPr>
        <w:t xml:space="preserve">eemne </w:t>
      </w:r>
      <w:r w:rsidR="009B28BA">
        <w:rPr>
          <w:rFonts w:ascii="Times New Roman" w:eastAsia="Calibri" w:hAnsi="Times New Roman" w:cs="Times New Roman"/>
          <w:b/>
          <w:sz w:val="24"/>
          <w:szCs w:val="24"/>
        </w:rPr>
        <w:t xml:space="preserve">ja </w:t>
      </w:r>
      <w:r w:rsidR="00C82FA5" w:rsidRPr="00C82FA5">
        <w:rPr>
          <w:rFonts w:ascii="Times New Roman" w:eastAsia="Calibri" w:hAnsi="Times New Roman" w:cs="Times New Roman"/>
          <w:b/>
          <w:sz w:val="24"/>
          <w:szCs w:val="24"/>
        </w:rPr>
        <w:t>paljundusmaterjali</w:t>
      </w:r>
      <w:r w:rsidR="00C82FA5" w:rsidRPr="00650A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4ABA" w:rsidRPr="005A4ABA">
        <w:rPr>
          <w:rFonts w:ascii="Times New Roman" w:eastAsia="Calibri" w:hAnsi="Times New Roman" w:cs="Times New Roman"/>
          <w:b/>
          <w:sz w:val="24"/>
          <w:szCs w:val="24"/>
        </w:rPr>
        <w:t>väikeses koguses turustamine</w:t>
      </w:r>
    </w:p>
    <w:p w14:paraId="42269696" w14:textId="77777777" w:rsidR="00173F4D" w:rsidRDefault="00173F4D" w:rsidP="00173F4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8CA352" w14:textId="2C9A910E" w:rsidR="00173F4D" w:rsidRDefault="00173F4D" w:rsidP="00173F4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(1) </w:t>
      </w:r>
      <w:commentRangeStart w:id="27"/>
      <w:r w:rsidR="00734E44" w:rsidRPr="001D4665">
        <w:rPr>
          <w:rFonts w:ascii="Times New Roman" w:eastAsia="Calibri" w:hAnsi="Times New Roman" w:cs="Times New Roman"/>
          <w:sz w:val="24"/>
          <w:szCs w:val="24"/>
        </w:rPr>
        <w:t>S</w:t>
      </w:r>
      <w:ins w:id="28" w:author="Mari Koik" w:date="2024-05-13T16:31:00Z">
        <w:r w:rsidR="00B11DF4">
          <w:rPr>
            <w:rFonts w:ascii="Times New Roman" w:eastAsia="Calibri" w:hAnsi="Times New Roman" w:cs="Times New Roman"/>
            <w:sz w:val="24"/>
            <w:szCs w:val="24"/>
          </w:rPr>
          <w:t xml:space="preserve">ordikaitse all mitte </w:t>
        </w:r>
      </w:ins>
      <w:ins w:id="29" w:author="Mari Koik" w:date="2024-05-13T16:34:00Z">
        <w:r w:rsidR="00951986">
          <w:rPr>
            <w:rFonts w:ascii="Times New Roman" w:eastAsia="Calibri" w:hAnsi="Times New Roman" w:cs="Times New Roman"/>
            <w:sz w:val="24"/>
            <w:szCs w:val="24"/>
          </w:rPr>
          <w:t>oleva</w:t>
        </w:r>
      </w:ins>
      <w:ins w:id="30" w:author="Mari Koik" w:date="2024-05-13T16:31:00Z">
        <w:r w:rsidR="00B11DF4">
          <w:rPr>
            <w:rFonts w:ascii="Times New Roman" w:eastAsia="Calibri" w:hAnsi="Times New Roman" w:cs="Times New Roman"/>
            <w:sz w:val="24"/>
            <w:szCs w:val="24"/>
          </w:rPr>
          <w:t>t s</w:t>
        </w:r>
      </w:ins>
      <w:r w:rsidR="001C74AD" w:rsidRPr="001D4665">
        <w:rPr>
          <w:rFonts w:ascii="Times New Roman" w:eastAsia="Calibri" w:hAnsi="Times New Roman" w:cs="Times New Roman"/>
          <w:sz w:val="24"/>
          <w:szCs w:val="24"/>
        </w:rPr>
        <w:t>eemet ja paljundusmaterjali</w:t>
      </w:r>
      <w:r w:rsidR="00C17429" w:rsidRPr="001D4665">
        <w:rPr>
          <w:rFonts w:ascii="Times New Roman" w:eastAsia="Calibri" w:hAnsi="Times New Roman" w:cs="Times New Roman"/>
          <w:sz w:val="24"/>
          <w:szCs w:val="24"/>
        </w:rPr>
        <w:t>,</w:t>
      </w:r>
      <w:r w:rsidR="00C17429" w:rsidRPr="001D4665">
        <w:rPr>
          <w:rFonts w:ascii="Times New Roman" w:hAnsi="Times New Roman" w:cs="Times New Roman"/>
          <w:sz w:val="24"/>
          <w:szCs w:val="24"/>
        </w:rPr>
        <w:t xml:space="preserve"> </w:t>
      </w:r>
      <w:del w:id="31" w:author="Mari Koik" w:date="2024-05-13T16:31:00Z">
        <w:r w:rsidR="00C17429" w:rsidRPr="001D4665" w:rsidDel="00B11DF4">
          <w:rPr>
            <w:rFonts w:ascii="Times New Roman" w:eastAsia="Calibri" w:hAnsi="Times New Roman" w:cs="Times New Roman"/>
            <w:sz w:val="24"/>
            <w:szCs w:val="24"/>
          </w:rPr>
          <w:delText>välja arvatud sordikaitse alla võetud sordi seemet ja paljundusmaterjali,</w:delText>
        </w:r>
        <w:r w:rsidR="001C74AD" w:rsidRPr="001D4665" w:rsidDel="00B11DF4">
          <w:rPr>
            <w:rFonts w:ascii="Times New Roman" w:eastAsia="Calibri" w:hAnsi="Times New Roman" w:cs="Times New Roman"/>
            <w:sz w:val="24"/>
            <w:szCs w:val="24"/>
          </w:rPr>
          <w:delText xml:space="preserve"> </w:delText>
        </w:r>
      </w:del>
      <w:r w:rsidR="00734E44" w:rsidRPr="001D4665">
        <w:rPr>
          <w:rFonts w:ascii="Times New Roman" w:eastAsia="Calibri" w:hAnsi="Times New Roman" w:cs="Times New Roman"/>
          <w:sz w:val="24"/>
          <w:szCs w:val="24"/>
        </w:rPr>
        <w:t xml:space="preserve">mille </w:t>
      </w:r>
      <w:commentRangeEnd w:id="27"/>
      <w:r w:rsidR="00D65BD8">
        <w:rPr>
          <w:rStyle w:val="Kommentaariviide"/>
        </w:rPr>
        <w:commentReference w:id="27"/>
      </w:r>
      <w:r w:rsidR="00734E44" w:rsidRPr="001D4665">
        <w:rPr>
          <w:rFonts w:ascii="Times New Roman" w:eastAsia="Calibri" w:hAnsi="Times New Roman" w:cs="Times New Roman"/>
          <w:sz w:val="24"/>
          <w:szCs w:val="24"/>
        </w:rPr>
        <w:t xml:space="preserve">taimeliiki või -liikide gruppi iseloomustab </w:t>
      </w:r>
      <w:r w:rsidR="00734E44" w:rsidRPr="001D4665">
        <w:rPr>
          <w:rStyle w:val="markedcontent"/>
          <w:rFonts w:ascii="Times New Roman" w:hAnsi="Times New Roman" w:cs="Times New Roman"/>
          <w:sz w:val="24"/>
          <w:szCs w:val="24"/>
        </w:rPr>
        <w:t xml:space="preserve">suurem geneetiline mitmekesisus, haiguskindlus või -taluvus ning kohanemine eri kohalike mulla- ja ilmastikutingimustega, </w:t>
      </w:r>
      <w:r w:rsidRPr="001D4665">
        <w:rPr>
          <w:rFonts w:ascii="Times New Roman" w:eastAsia="Calibri" w:hAnsi="Times New Roman" w:cs="Times New Roman"/>
          <w:sz w:val="24"/>
          <w:szCs w:val="24"/>
        </w:rPr>
        <w:t xml:space="preserve">võib käesoleva seaduse teisi asjakohaseid nõudeid järgimata turustada </w:t>
      </w:r>
      <w:r w:rsidR="00C154BD">
        <w:rPr>
          <w:rFonts w:ascii="Times New Roman" w:eastAsia="Calibri" w:hAnsi="Times New Roman" w:cs="Times New Roman"/>
          <w:sz w:val="24"/>
          <w:szCs w:val="24"/>
        </w:rPr>
        <w:t xml:space="preserve">sellises </w:t>
      </w:r>
      <w:r w:rsidRPr="001D4665">
        <w:rPr>
          <w:rFonts w:ascii="Times New Roman" w:eastAsia="Calibri" w:hAnsi="Times New Roman" w:cs="Times New Roman"/>
          <w:sz w:val="24"/>
          <w:szCs w:val="24"/>
        </w:rPr>
        <w:t>koguses, mis taimeliigi või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7608F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>liikide grupi kaupa ei ületa aasta kohta selleks lubatud kogust</w:t>
      </w:r>
      <w:r w:rsidR="001C74AD">
        <w:rPr>
          <w:rFonts w:ascii="Times New Roman" w:eastAsia="Calibri" w:hAnsi="Times New Roman" w:cs="Times New Roman"/>
          <w:sz w:val="24"/>
          <w:szCs w:val="24"/>
        </w:rPr>
        <w:t xml:space="preserve"> (edaspidi </w:t>
      </w:r>
      <w:r w:rsidR="001C74AD" w:rsidRPr="001C74AD">
        <w:rPr>
          <w:rFonts w:ascii="Times New Roman" w:eastAsia="Calibri" w:hAnsi="Times New Roman" w:cs="Times New Roman"/>
          <w:i/>
          <w:sz w:val="24"/>
          <w:szCs w:val="24"/>
        </w:rPr>
        <w:t>väike kogus</w:t>
      </w:r>
      <w:r w:rsidR="001C74AD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8269EC7" w14:textId="77777777" w:rsidR="00173F4D" w:rsidRDefault="00173F4D" w:rsidP="00173F4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03CDCB" w14:textId="4C09C7B2" w:rsidR="00572422" w:rsidRDefault="00650AA0" w:rsidP="00173F4D">
      <w:pPr>
        <w:jc w:val="both"/>
        <w:rPr>
          <w:ins w:id="32" w:author="Mari Koik" w:date="2024-05-13T16:01:00Z"/>
          <w:rFonts w:ascii="Times New Roman" w:eastAsia="Calibri" w:hAnsi="Times New Roman" w:cs="Times New Roman"/>
          <w:sz w:val="24"/>
          <w:szCs w:val="24"/>
        </w:rPr>
      </w:pPr>
      <w:r w:rsidRPr="00650AA0">
        <w:rPr>
          <w:rFonts w:ascii="Times New Roman" w:eastAsia="Calibri" w:hAnsi="Times New Roman" w:cs="Times New Roman"/>
          <w:sz w:val="24"/>
          <w:szCs w:val="24"/>
        </w:rPr>
        <w:t xml:space="preserve">(2) </w:t>
      </w:r>
      <w:commentRangeStart w:id="33"/>
      <w:ins w:id="34" w:author="Mari Koik" w:date="2024-05-13T16:01:00Z">
        <w:r w:rsidR="00572422">
          <w:rPr>
            <w:rFonts w:ascii="Times New Roman" w:eastAsia="Calibri" w:hAnsi="Times New Roman" w:cs="Times New Roman"/>
            <w:sz w:val="24"/>
            <w:szCs w:val="24"/>
          </w:rPr>
          <w:t>V</w:t>
        </w:r>
        <w:r w:rsidR="00572422" w:rsidRPr="008127DC">
          <w:rPr>
            <w:rFonts w:ascii="Times New Roman" w:eastAsia="Calibri" w:hAnsi="Times New Roman" w:cs="Times New Roman"/>
            <w:sz w:val="24"/>
            <w:szCs w:val="24"/>
          </w:rPr>
          <w:t xml:space="preserve">aldkonna eest vastutav minister </w:t>
        </w:r>
      </w:ins>
      <w:ins w:id="35" w:author="Mari Koik" w:date="2024-05-13T16:02:00Z">
        <w:r w:rsidR="00572422">
          <w:rPr>
            <w:rFonts w:ascii="Times New Roman" w:eastAsia="Calibri" w:hAnsi="Times New Roman" w:cs="Times New Roman"/>
            <w:sz w:val="24"/>
            <w:szCs w:val="24"/>
          </w:rPr>
          <w:t xml:space="preserve">kehtestab </w:t>
        </w:r>
      </w:ins>
      <w:ins w:id="36" w:author="Mari Koik" w:date="2024-05-13T16:01:00Z">
        <w:r w:rsidR="00572422" w:rsidRPr="008127DC">
          <w:rPr>
            <w:rFonts w:ascii="Times New Roman" w:eastAsia="Calibri" w:hAnsi="Times New Roman" w:cs="Times New Roman"/>
            <w:sz w:val="24"/>
            <w:szCs w:val="24"/>
          </w:rPr>
          <w:t>määrusega</w:t>
        </w:r>
      </w:ins>
      <w:ins w:id="37" w:author="Mari Koik" w:date="2024-05-13T16:02:00Z">
        <w:r w:rsidR="00572422" w:rsidRPr="00572422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  <w:r w:rsidR="00572422" w:rsidRPr="008127DC">
          <w:rPr>
            <w:rFonts w:ascii="Times New Roman" w:eastAsia="Calibri" w:hAnsi="Times New Roman" w:cs="Times New Roman"/>
            <w:sz w:val="24"/>
            <w:szCs w:val="24"/>
          </w:rPr>
          <w:t xml:space="preserve">taimeliigi või -liikide grupi </w:t>
        </w:r>
        <w:r w:rsidR="00572422">
          <w:rPr>
            <w:rFonts w:ascii="Times New Roman" w:eastAsia="Calibri" w:hAnsi="Times New Roman" w:cs="Times New Roman"/>
            <w:sz w:val="24"/>
            <w:szCs w:val="24"/>
          </w:rPr>
          <w:t>kaupa</w:t>
        </w:r>
      </w:ins>
      <w:ins w:id="38" w:author="Mari Koik" w:date="2024-05-13T16:01:00Z">
        <w:r w:rsidR="00572422">
          <w:rPr>
            <w:rFonts w:ascii="Times New Roman" w:eastAsia="Calibri" w:hAnsi="Times New Roman" w:cs="Times New Roman"/>
            <w:sz w:val="24"/>
            <w:szCs w:val="24"/>
          </w:rPr>
          <w:t>:</w:t>
        </w:r>
      </w:ins>
    </w:p>
    <w:p w14:paraId="00974715" w14:textId="77777777" w:rsidR="00572422" w:rsidRDefault="00572422" w:rsidP="00173F4D">
      <w:pPr>
        <w:jc w:val="both"/>
        <w:rPr>
          <w:ins w:id="39" w:author="Mari Koik" w:date="2024-05-13T16:02:00Z"/>
          <w:rFonts w:ascii="Times New Roman" w:eastAsia="Calibri" w:hAnsi="Times New Roman" w:cs="Times New Roman"/>
          <w:sz w:val="24"/>
          <w:szCs w:val="24"/>
        </w:rPr>
      </w:pPr>
      <w:ins w:id="40" w:author="Mari Koik" w:date="2024-05-13T16:01:00Z">
        <w:r>
          <w:rPr>
            <w:rFonts w:ascii="Times New Roman" w:eastAsia="Calibri" w:hAnsi="Times New Roman" w:cs="Times New Roman"/>
            <w:sz w:val="24"/>
            <w:szCs w:val="24"/>
          </w:rPr>
          <w:t>1)</w:t>
        </w:r>
      </w:ins>
      <w:ins w:id="41" w:author="Mari Koik" w:date="2024-05-13T16:02:00Z">
        <w:r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</w:ins>
      <w:del w:id="42" w:author="Mari Koik" w:date="2024-05-13T16:02:00Z">
        <w:r w:rsidR="00650AA0" w:rsidRPr="002230D9" w:rsidDel="00572422">
          <w:rPr>
            <w:rFonts w:ascii="Times New Roman" w:eastAsia="Calibri" w:hAnsi="Times New Roman" w:cs="Times New Roman"/>
            <w:sz w:val="24"/>
            <w:szCs w:val="24"/>
          </w:rPr>
          <w:delText>K</w:delText>
        </w:r>
      </w:del>
      <w:ins w:id="43" w:author="Mari Koik" w:date="2024-05-13T16:02:00Z">
        <w:r>
          <w:rPr>
            <w:rFonts w:ascii="Times New Roman" w:eastAsia="Calibri" w:hAnsi="Times New Roman" w:cs="Times New Roman"/>
            <w:sz w:val="24"/>
            <w:szCs w:val="24"/>
          </w:rPr>
          <w:t>k</w:t>
        </w:r>
      </w:ins>
      <w:r w:rsidR="00650AA0" w:rsidRPr="002230D9">
        <w:rPr>
          <w:rFonts w:ascii="Times New Roman" w:eastAsia="Calibri" w:hAnsi="Times New Roman" w:cs="Times New Roman"/>
          <w:sz w:val="24"/>
          <w:szCs w:val="24"/>
        </w:rPr>
        <w:t>äes</w:t>
      </w:r>
      <w:r w:rsidR="00650AA0" w:rsidRPr="002F00C3">
        <w:rPr>
          <w:rFonts w:ascii="Times New Roman" w:eastAsia="Calibri" w:hAnsi="Times New Roman" w:cs="Times New Roman"/>
          <w:sz w:val="24"/>
          <w:szCs w:val="24"/>
        </w:rPr>
        <w:t xml:space="preserve">oleva </w:t>
      </w:r>
      <w:r w:rsidR="001C74AD" w:rsidRPr="003D4A08">
        <w:rPr>
          <w:rFonts w:ascii="Times New Roman" w:eastAsia="Calibri" w:hAnsi="Times New Roman" w:cs="Times New Roman"/>
          <w:sz w:val="24"/>
          <w:szCs w:val="24"/>
        </w:rPr>
        <w:t>paragrahvi lõikes 1</w:t>
      </w:r>
      <w:r w:rsidR="00650AA0" w:rsidRPr="003D4A08">
        <w:rPr>
          <w:rFonts w:ascii="Times New Roman" w:eastAsia="Calibri" w:hAnsi="Times New Roman" w:cs="Times New Roman"/>
          <w:sz w:val="24"/>
          <w:szCs w:val="24"/>
        </w:rPr>
        <w:t xml:space="preserve"> nimetatud seemne ja paljundusmaterjali turustamiseks lubatud </w:t>
      </w:r>
      <w:r w:rsidR="001C74AD" w:rsidRPr="003D4A08">
        <w:rPr>
          <w:rFonts w:ascii="Times New Roman" w:eastAsia="Calibri" w:hAnsi="Times New Roman" w:cs="Times New Roman"/>
          <w:sz w:val="24"/>
          <w:szCs w:val="24"/>
        </w:rPr>
        <w:t>väike</w:t>
      </w:r>
      <w:ins w:id="44" w:author="Mari Koik" w:date="2024-05-13T14:48:00Z">
        <w:r w:rsidR="00861B02">
          <w:rPr>
            <w:rFonts w:ascii="Times New Roman" w:eastAsia="Calibri" w:hAnsi="Times New Roman" w:cs="Times New Roman"/>
            <w:sz w:val="24"/>
            <w:szCs w:val="24"/>
          </w:rPr>
          <w:t>se</w:t>
        </w:r>
      </w:ins>
      <w:r w:rsidR="001C74AD" w:rsidRPr="003D4A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0AA0" w:rsidRPr="002A2F91">
        <w:rPr>
          <w:rFonts w:ascii="Times New Roman" w:eastAsia="Calibri" w:hAnsi="Times New Roman" w:cs="Times New Roman"/>
          <w:sz w:val="24"/>
          <w:szCs w:val="24"/>
        </w:rPr>
        <w:t>kogus</w:t>
      </w:r>
      <w:ins w:id="45" w:author="Mari Koik" w:date="2024-05-13T14:48:00Z">
        <w:r w:rsidR="00861B02">
          <w:rPr>
            <w:rFonts w:ascii="Times New Roman" w:eastAsia="Calibri" w:hAnsi="Times New Roman" w:cs="Times New Roman"/>
            <w:sz w:val="24"/>
            <w:szCs w:val="24"/>
          </w:rPr>
          <w:t>e</w:t>
        </w:r>
      </w:ins>
      <w:r w:rsidR="00650AA0" w:rsidRPr="002A2F91">
        <w:rPr>
          <w:rFonts w:ascii="Times New Roman" w:eastAsia="Calibri" w:hAnsi="Times New Roman" w:cs="Times New Roman"/>
          <w:sz w:val="24"/>
          <w:szCs w:val="24"/>
        </w:rPr>
        <w:t xml:space="preserve"> aasta kohta</w:t>
      </w:r>
      <w:ins w:id="46" w:author="Mari Koik" w:date="2024-05-13T16:02:00Z">
        <w:r>
          <w:rPr>
            <w:rFonts w:ascii="Times New Roman" w:eastAsia="Calibri" w:hAnsi="Times New Roman" w:cs="Times New Roman"/>
            <w:sz w:val="24"/>
            <w:szCs w:val="24"/>
          </w:rPr>
          <w:t>;</w:t>
        </w:r>
      </w:ins>
      <w:commentRangeEnd w:id="33"/>
      <w:ins w:id="47" w:author="Mari Koik" w:date="2024-05-14T16:00:00Z">
        <w:r w:rsidR="00A92C7D">
          <w:rPr>
            <w:rStyle w:val="Kommentaariviide"/>
          </w:rPr>
          <w:commentReference w:id="33"/>
        </w:r>
      </w:ins>
    </w:p>
    <w:p w14:paraId="62C7EB61" w14:textId="515AE923" w:rsidR="00DD0CB8" w:rsidRDefault="00572422" w:rsidP="00173F4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ins w:id="48" w:author="Mari Koik" w:date="2024-05-13T16:02:00Z">
        <w:r>
          <w:rPr>
            <w:rFonts w:ascii="Times New Roman" w:eastAsia="Calibri" w:hAnsi="Times New Roman" w:cs="Times New Roman"/>
            <w:sz w:val="24"/>
            <w:szCs w:val="24"/>
          </w:rPr>
          <w:t>2)</w:t>
        </w:r>
      </w:ins>
      <w:ins w:id="49" w:author="Mari Koik" w:date="2024-05-13T15:55:00Z">
        <w:r w:rsidR="00320AE4" w:rsidRPr="00320AE4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</w:ins>
      <w:del w:id="50" w:author="Mari Koik" w:date="2024-05-13T15:53:00Z">
        <w:r w:rsidR="00650AA0" w:rsidRPr="002A2F91" w:rsidDel="00320AE4">
          <w:rPr>
            <w:rFonts w:ascii="Times New Roman" w:eastAsia="Calibri" w:hAnsi="Times New Roman" w:cs="Times New Roman"/>
            <w:sz w:val="24"/>
            <w:szCs w:val="24"/>
          </w:rPr>
          <w:delText xml:space="preserve"> </w:delText>
        </w:r>
      </w:del>
      <w:del w:id="51" w:author="Mari Koik" w:date="2024-05-13T15:24:00Z">
        <w:r w:rsidR="0064352E" w:rsidRPr="008127DC" w:rsidDel="002230D9">
          <w:rPr>
            <w:rFonts w:ascii="Times New Roman" w:eastAsia="Calibri" w:hAnsi="Times New Roman" w:cs="Times New Roman"/>
            <w:sz w:val="24"/>
            <w:szCs w:val="24"/>
          </w:rPr>
          <w:delText xml:space="preserve">taimeliigi või -liikide grupi </w:delText>
        </w:r>
        <w:r w:rsidR="003D4A08" w:rsidDel="002230D9">
          <w:rPr>
            <w:rFonts w:ascii="Times New Roman" w:eastAsia="Calibri" w:hAnsi="Times New Roman" w:cs="Times New Roman"/>
            <w:sz w:val="24"/>
            <w:szCs w:val="24"/>
          </w:rPr>
          <w:delText xml:space="preserve">kaupa </w:delText>
        </w:r>
      </w:del>
      <w:del w:id="52" w:author="Mari Koik" w:date="2024-05-13T15:53:00Z">
        <w:r w:rsidR="000F64A8" w:rsidDel="00320AE4">
          <w:rPr>
            <w:rFonts w:ascii="Times New Roman" w:eastAsia="Calibri" w:hAnsi="Times New Roman" w:cs="Times New Roman"/>
            <w:sz w:val="24"/>
            <w:szCs w:val="24"/>
          </w:rPr>
          <w:delText>ning</w:delText>
        </w:r>
      </w:del>
      <w:del w:id="53" w:author="Mari Koik" w:date="2024-05-13T16:02:00Z">
        <w:r w:rsidR="00CC57CF" w:rsidDel="00572422">
          <w:rPr>
            <w:rFonts w:ascii="Times New Roman" w:eastAsia="Calibri" w:hAnsi="Times New Roman" w:cs="Times New Roman"/>
            <w:sz w:val="24"/>
            <w:szCs w:val="24"/>
          </w:rPr>
          <w:delText xml:space="preserve"> </w:delText>
        </w:r>
      </w:del>
      <w:r w:rsidR="00C352C6" w:rsidRPr="008127DC">
        <w:rPr>
          <w:rFonts w:ascii="Times New Roman" w:eastAsia="Calibri" w:hAnsi="Times New Roman" w:cs="Times New Roman"/>
          <w:sz w:val="24"/>
          <w:szCs w:val="24"/>
        </w:rPr>
        <w:t xml:space="preserve">seemne </w:t>
      </w:r>
      <w:r w:rsidR="008D308D" w:rsidRPr="008127DC">
        <w:rPr>
          <w:rFonts w:ascii="Times New Roman" w:eastAsia="Calibri" w:hAnsi="Times New Roman" w:cs="Times New Roman"/>
          <w:sz w:val="24"/>
          <w:szCs w:val="24"/>
        </w:rPr>
        <w:t xml:space="preserve">müügipakendi maksimaalse netomassi või </w:t>
      </w:r>
      <w:commentRangeStart w:id="54"/>
      <w:commentRangeStart w:id="55"/>
      <w:del w:id="56" w:author="Mari Koik" w:date="2024-05-13T16:23:00Z">
        <w:r w:rsidR="008D308D" w:rsidRPr="008127DC" w:rsidDel="00A748D5">
          <w:rPr>
            <w:rFonts w:ascii="Times New Roman" w:eastAsia="Calibri" w:hAnsi="Times New Roman" w:cs="Times New Roman"/>
            <w:sz w:val="24"/>
            <w:szCs w:val="24"/>
          </w:rPr>
          <w:delText xml:space="preserve">istutusmaterjali </w:delText>
        </w:r>
      </w:del>
      <w:ins w:id="57" w:author="Mari Koik" w:date="2024-05-13T16:23:00Z">
        <w:r w:rsidR="00A748D5">
          <w:rPr>
            <w:rFonts w:ascii="Times New Roman" w:eastAsia="Calibri" w:hAnsi="Times New Roman" w:cs="Times New Roman"/>
            <w:sz w:val="24"/>
            <w:szCs w:val="24"/>
          </w:rPr>
          <w:t>paljund</w:t>
        </w:r>
        <w:r w:rsidR="00A748D5" w:rsidRPr="008127DC">
          <w:rPr>
            <w:rFonts w:ascii="Times New Roman" w:eastAsia="Calibri" w:hAnsi="Times New Roman" w:cs="Times New Roman"/>
            <w:sz w:val="24"/>
            <w:szCs w:val="24"/>
          </w:rPr>
          <w:t>usmaterjali</w:t>
        </w:r>
      </w:ins>
      <w:commentRangeEnd w:id="54"/>
      <w:ins w:id="58" w:author="Mari Koik" w:date="2024-05-13T16:24:00Z">
        <w:r w:rsidR="00A748D5">
          <w:rPr>
            <w:rStyle w:val="Kommentaariviide"/>
          </w:rPr>
          <w:commentReference w:id="54"/>
        </w:r>
      </w:ins>
      <w:ins w:id="59" w:author="Mari Koik" w:date="2024-05-13T16:23:00Z">
        <w:r w:rsidR="00A748D5" w:rsidRPr="008127DC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</w:ins>
      <w:r w:rsidR="008D308D" w:rsidRPr="008127DC">
        <w:rPr>
          <w:rFonts w:ascii="Times New Roman" w:eastAsia="Calibri" w:hAnsi="Times New Roman" w:cs="Times New Roman"/>
          <w:sz w:val="24"/>
          <w:szCs w:val="24"/>
        </w:rPr>
        <w:t xml:space="preserve">maksimaalse </w:t>
      </w:r>
      <w:ins w:id="60" w:author="Mari Koik" w:date="2024-05-13T16:19:00Z">
        <w:r w:rsidR="00496E17">
          <w:rPr>
            <w:rFonts w:ascii="Times New Roman" w:eastAsia="Calibri" w:hAnsi="Times New Roman" w:cs="Times New Roman"/>
            <w:sz w:val="24"/>
            <w:szCs w:val="24"/>
          </w:rPr>
          <w:t xml:space="preserve">istikute </w:t>
        </w:r>
      </w:ins>
      <w:r w:rsidR="008D308D" w:rsidRPr="008127DC">
        <w:rPr>
          <w:rFonts w:ascii="Times New Roman" w:eastAsia="Calibri" w:hAnsi="Times New Roman" w:cs="Times New Roman"/>
          <w:sz w:val="24"/>
          <w:szCs w:val="24"/>
        </w:rPr>
        <w:t xml:space="preserve">arvu </w:t>
      </w:r>
      <w:commentRangeEnd w:id="55"/>
      <w:r w:rsidR="00A748D5">
        <w:rPr>
          <w:rStyle w:val="Kommentaariviide"/>
        </w:rPr>
        <w:commentReference w:id="55"/>
      </w:r>
      <w:del w:id="61" w:author="Mari Koik" w:date="2024-05-13T16:05:00Z">
        <w:r w:rsidR="00AE7089" w:rsidRPr="00C12AB4" w:rsidDel="00572422">
          <w:rPr>
            <w:rFonts w:ascii="Times New Roman" w:eastAsia="Calibri" w:hAnsi="Times New Roman" w:cs="Times New Roman"/>
            <w:sz w:val="24"/>
            <w:szCs w:val="24"/>
          </w:rPr>
          <w:delText>taimeliigi või -</w:delText>
        </w:r>
      </w:del>
      <w:del w:id="62" w:author="Mari Koik" w:date="2024-05-13T16:01:00Z">
        <w:r w:rsidR="00CC57CF" w:rsidDel="00572422">
          <w:rPr>
            <w:rFonts w:ascii="Times New Roman" w:eastAsia="Calibri" w:hAnsi="Times New Roman" w:cs="Times New Roman"/>
            <w:sz w:val="24"/>
            <w:szCs w:val="24"/>
          </w:rPr>
          <w:delText> </w:delText>
        </w:r>
      </w:del>
      <w:del w:id="63" w:author="Mari Koik" w:date="2024-05-13T16:05:00Z">
        <w:r w:rsidR="00AE7089" w:rsidRPr="00C12AB4" w:rsidDel="00572422">
          <w:rPr>
            <w:rFonts w:ascii="Times New Roman" w:eastAsia="Calibri" w:hAnsi="Times New Roman" w:cs="Times New Roman"/>
            <w:sz w:val="24"/>
            <w:szCs w:val="24"/>
          </w:rPr>
          <w:delText>liikide grupi</w:delText>
        </w:r>
        <w:r w:rsidR="00AE7089" w:rsidRPr="00AE7089" w:rsidDel="00572422">
          <w:rPr>
            <w:rFonts w:ascii="Times New Roman" w:eastAsia="Calibri" w:hAnsi="Times New Roman" w:cs="Times New Roman"/>
            <w:sz w:val="24"/>
            <w:szCs w:val="24"/>
          </w:rPr>
          <w:delText xml:space="preserve"> </w:delText>
        </w:r>
        <w:r w:rsidR="0064352E" w:rsidRPr="008127DC" w:rsidDel="00572422">
          <w:rPr>
            <w:rFonts w:ascii="Times New Roman" w:eastAsia="Calibri" w:hAnsi="Times New Roman" w:cs="Times New Roman"/>
            <w:sz w:val="24"/>
            <w:szCs w:val="24"/>
          </w:rPr>
          <w:delText>kaupa</w:delText>
        </w:r>
      </w:del>
      <w:r w:rsidR="0064352E" w:rsidRPr="008127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del w:id="64" w:author="Mari Koik" w:date="2024-05-13T15:24:00Z">
        <w:r w:rsidR="00650AA0" w:rsidRPr="008127DC" w:rsidDel="002230D9">
          <w:rPr>
            <w:rFonts w:ascii="Times New Roman" w:eastAsia="Calibri" w:hAnsi="Times New Roman" w:cs="Times New Roman"/>
            <w:sz w:val="24"/>
            <w:szCs w:val="24"/>
          </w:rPr>
          <w:delText>kehtestab valdkonna eest vastutav minister määrusega</w:delText>
        </w:r>
        <w:r w:rsidR="003B5A04" w:rsidDel="002230D9">
          <w:rPr>
            <w:rFonts w:ascii="Times New Roman" w:eastAsia="Calibri" w:hAnsi="Times New Roman" w:cs="Times New Roman"/>
            <w:sz w:val="24"/>
            <w:szCs w:val="24"/>
          </w:rPr>
          <w:delText xml:space="preserve"> </w:delText>
        </w:r>
      </w:del>
      <w:r w:rsidR="003B5A04">
        <w:rPr>
          <w:rFonts w:ascii="Times New Roman" w:eastAsia="Calibri" w:hAnsi="Times New Roman" w:cs="Times New Roman"/>
          <w:sz w:val="24"/>
          <w:szCs w:val="24"/>
        </w:rPr>
        <w:t>selliselt</w:t>
      </w:r>
      <w:r w:rsidR="00FF1AD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B5A04">
        <w:rPr>
          <w:rFonts w:ascii="Times New Roman" w:eastAsia="Calibri" w:hAnsi="Times New Roman" w:cs="Times New Roman"/>
          <w:sz w:val="24"/>
          <w:szCs w:val="24"/>
        </w:rPr>
        <w:t xml:space="preserve">et </w:t>
      </w:r>
      <w:r w:rsidR="00156D7C">
        <w:rPr>
          <w:rFonts w:ascii="Times New Roman" w:eastAsia="Calibri" w:hAnsi="Times New Roman" w:cs="Times New Roman"/>
          <w:sz w:val="24"/>
          <w:szCs w:val="24"/>
        </w:rPr>
        <w:t>see</w:t>
      </w:r>
      <w:r w:rsidR="003B5A04">
        <w:rPr>
          <w:rFonts w:ascii="Times New Roman" w:eastAsia="Calibri" w:hAnsi="Times New Roman" w:cs="Times New Roman"/>
          <w:sz w:val="24"/>
          <w:szCs w:val="24"/>
        </w:rPr>
        <w:t xml:space="preserve"> oleks </w:t>
      </w:r>
      <w:commentRangeStart w:id="65"/>
      <w:del w:id="66" w:author="Mari Koik" w:date="2024-05-13T15:34:00Z">
        <w:r w:rsidR="003B5A04" w:rsidDel="000866AB">
          <w:rPr>
            <w:rFonts w:ascii="Times New Roman" w:eastAsia="Calibri" w:hAnsi="Times New Roman" w:cs="Times New Roman"/>
            <w:sz w:val="24"/>
            <w:szCs w:val="24"/>
          </w:rPr>
          <w:delText>marginaal</w:delText>
        </w:r>
        <w:r w:rsidR="00156D7C" w:rsidDel="000866AB">
          <w:rPr>
            <w:rFonts w:ascii="Times New Roman" w:eastAsia="Calibri" w:hAnsi="Times New Roman" w:cs="Times New Roman"/>
            <w:sz w:val="24"/>
            <w:szCs w:val="24"/>
          </w:rPr>
          <w:delText>ne</w:delText>
        </w:r>
        <w:r w:rsidR="003B5A04" w:rsidDel="000866AB">
          <w:rPr>
            <w:rFonts w:ascii="Times New Roman" w:eastAsia="Calibri" w:hAnsi="Times New Roman" w:cs="Times New Roman"/>
            <w:sz w:val="24"/>
            <w:szCs w:val="24"/>
          </w:rPr>
          <w:delText xml:space="preserve"> </w:delText>
        </w:r>
      </w:del>
      <w:commentRangeEnd w:id="65"/>
      <w:r>
        <w:rPr>
          <w:rStyle w:val="Kommentaariviide"/>
        </w:rPr>
        <w:commentReference w:id="65"/>
      </w:r>
      <w:del w:id="67" w:author="Mari Koik" w:date="2024-05-13T15:34:00Z">
        <w:r w:rsidR="003B5A04" w:rsidDel="000866AB">
          <w:rPr>
            <w:rFonts w:ascii="Times New Roman" w:eastAsia="Calibri" w:hAnsi="Times New Roman" w:cs="Times New Roman"/>
            <w:sz w:val="24"/>
            <w:szCs w:val="24"/>
          </w:rPr>
          <w:delText xml:space="preserve">ja </w:delText>
        </w:r>
      </w:del>
      <w:del w:id="68" w:author="Mari Koik" w:date="2024-05-13T14:50:00Z">
        <w:r w:rsidR="003B5A04" w:rsidDel="00861B02">
          <w:rPr>
            <w:rFonts w:ascii="Times New Roman" w:eastAsia="Calibri" w:hAnsi="Times New Roman" w:cs="Times New Roman"/>
            <w:sz w:val="24"/>
            <w:szCs w:val="24"/>
          </w:rPr>
          <w:delText xml:space="preserve">jääks </w:delText>
        </w:r>
      </w:del>
      <w:r w:rsidR="003B5A04">
        <w:rPr>
          <w:rFonts w:ascii="Times New Roman" w:eastAsia="Calibri" w:hAnsi="Times New Roman" w:cs="Times New Roman"/>
          <w:sz w:val="24"/>
          <w:szCs w:val="24"/>
        </w:rPr>
        <w:t>selgelt väiksem</w:t>
      </w:r>
      <w:del w:id="69" w:author="Mari Koik" w:date="2024-05-13T14:50:00Z">
        <w:r w:rsidR="003B5A04" w:rsidDel="00861B02">
          <w:rPr>
            <w:rFonts w:ascii="Times New Roman" w:eastAsia="Calibri" w:hAnsi="Times New Roman" w:cs="Times New Roman"/>
            <w:sz w:val="24"/>
            <w:szCs w:val="24"/>
          </w:rPr>
          <w:delText>aks</w:delText>
        </w:r>
      </w:del>
      <w:r w:rsidR="003B5A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B5A04" w:rsidRPr="00935C61">
        <w:rPr>
          <w:rFonts w:ascii="Times New Roman" w:eastAsia="Calibri" w:hAnsi="Times New Roman" w:cs="Times New Roman"/>
          <w:sz w:val="24"/>
          <w:szCs w:val="24"/>
        </w:rPr>
        <w:t xml:space="preserve">sama taimeliigi </w:t>
      </w:r>
      <w:r w:rsidR="00BE05E1" w:rsidRPr="00BE05E1">
        <w:rPr>
          <w:rFonts w:ascii="Times New Roman" w:eastAsia="Calibri" w:hAnsi="Times New Roman" w:cs="Times New Roman"/>
          <w:sz w:val="24"/>
          <w:szCs w:val="24"/>
        </w:rPr>
        <w:t xml:space="preserve">sordi seemne või paljundusmaterjali harilikust turustatavast kogusest </w:t>
      </w:r>
      <w:r w:rsidR="00BE05E1">
        <w:rPr>
          <w:rFonts w:ascii="Times New Roman" w:eastAsia="Calibri" w:hAnsi="Times New Roman" w:cs="Times New Roman"/>
          <w:sz w:val="24"/>
          <w:szCs w:val="24"/>
        </w:rPr>
        <w:t xml:space="preserve">ning </w:t>
      </w:r>
      <w:r w:rsidR="003B5A04" w:rsidRPr="00DD0CB8">
        <w:rPr>
          <w:rFonts w:ascii="Times New Roman" w:eastAsia="Calibri" w:hAnsi="Times New Roman" w:cs="Times New Roman"/>
          <w:sz w:val="24"/>
          <w:szCs w:val="24"/>
        </w:rPr>
        <w:t>geneetiliste ressursside säilitamiseks ettenähtud</w:t>
      </w:r>
      <w:r w:rsidR="003B5A04">
        <w:rPr>
          <w:rFonts w:ascii="Times New Roman" w:eastAsia="Calibri" w:hAnsi="Times New Roman" w:cs="Times New Roman"/>
          <w:sz w:val="24"/>
          <w:szCs w:val="24"/>
        </w:rPr>
        <w:t xml:space="preserve"> sordi seemne ja paljundusmaterjali turustamiseks ettenähtud kogusest</w:t>
      </w:r>
      <w:r w:rsidR="00DD0CB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57FE13A" w14:textId="4049EFDC" w:rsidR="00173F4D" w:rsidRDefault="00173F4D" w:rsidP="00650AA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C3D1C9" w14:textId="7AB64BD1" w:rsidR="00F92601" w:rsidRPr="00500ED4" w:rsidRDefault="008D308D" w:rsidP="00650AA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(3</w:t>
      </w:r>
      <w:r w:rsidR="00C1742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C90D72" w:rsidRPr="002F00C3">
        <w:rPr>
          <w:rFonts w:ascii="Times New Roman" w:eastAsia="Calibri" w:hAnsi="Times New Roman" w:cs="Times New Roman"/>
          <w:sz w:val="24"/>
          <w:szCs w:val="24"/>
        </w:rPr>
        <w:t xml:space="preserve">Käesoleva </w:t>
      </w:r>
      <w:r w:rsidR="00C90D72" w:rsidRPr="003D4A08">
        <w:rPr>
          <w:rFonts w:ascii="Times New Roman" w:eastAsia="Calibri" w:hAnsi="Times New Roman" w:cs="Times New Roman"/>
          <w:sz w:val="24"/>
          <w:szCs w:val="24"/>
        </w:rPr>
        <w:t xml:space="preserve">paragrahvi lõikes 1 nimetatud seemne ja paljundusmaterjali </w:t>
      </w:r>
      <w:r w:rsidR="00C17429">
        <w:rPr>
          <w:rFonts w:ascii="Times New Roman" w:eastAsia="Calibri" w:hAnsi="Times New Roman" w:cs="Times New Roman"/>
          <w:sz w:val="24"/>
          <w:szCs w:val="24"/>
        </w:rPr>
        <w:t xml:space="preserve">väikeses koguses </w:t>
      </w:r>
      <w:commentRangeStart w:id="70"/>
      <w:r w:rsidR="00C17429">
        <w:rPr>
          <w:rFonts w:ascii="Times New Roman" w:eastAsia="Calibri" w:hAnsi="Times New Roman" w:cs="Times New Roman"/>
          <w:sz w:val="24"/>
          <w:szCs w:val="24"/>
        </w:rPr>
        <w:t xml:space="preserve">turustamisega tegelev isik </w:t>
      </w:r>
      <w:commentRangeEnd w:id="70"/>
      <w:r w:rsidR="00746844">
        <w:rPr>
          <w:rStyle w:val="Kommentaariviide"/>
        </w:rPr>
        <w:commentReference w:id="70"/>
      </w:r>
      <w:r w:rsidR="00C17429">
        <w:rPr>
          <w:rFonts w:ascii="Times New Roman" w:eastAsia="Calibri" w:hAnsi="Times New Roman" w:cs="Times New Roman"/>
          <w:sz w:val="24"/>
          <w:szCs w:val="24"/>
        </w:rPr>
        <w:t>peab enda turustatava seemne ja paljundusmaterjali üle täpset arvestust.</w:t>
      </w:r>
      <w:r w:rsidR="00C869F0">
        <w:rPr>
          <w:rFonts w:ascii="Times New Roman" w:eastAsia="Calibri" w:hAnsi="Times New Roman" w:cs="Times New Roman"/>
          <w:sz w:val="24"/>
          <w:szCs w:val="24"/>
        </w:rPr>
        <w:t> </w:t>
      </w:r>
      <w:r w:rsidR="00CF3E77">
        <w:rPr>
          <w:rFonts w:ascii="Times New Roman" w:eastAsia="Calibri" w:hAnsi="Times New Roman" w:cs="Times New Roman"/>
          <w:sz w:val="24"/>
          <w:szCs w:val="24"/>
        </w:rPr>
        <w:t xml:space="preserve">Andmeid ja dokumente </w:t>
      </w:r>
      <w:r w:rsidR="0031381A">
        <w:rPr>
          <w:rFonts w:ascii="Times New Roman" w:eastAsia="Calibri" w:hAnsi="Times New Roman" w:cs="Times New Roman"/>
          <w:sz w:val="24"/>
          <w:szCs w:val="24"/>
        </w:rPr>
        <w:t>nimetatud</w:t>
      </w:r>
      <w:r w:rsidR="00C17429" w:rsidRPr="00C17429">
        <w:rPr>
          <w:rFonts w:ascii="Times New Roman" w:eastAsia="Calibri" w:hAnsi="Times New Roman" w:cs="Times New Roman"/>
          <w:sz w:val="24"/>
          <w:szCs w:val="24"/>
        </w:rPr>
        <w:t xml:space="preserve"> seem</w:t>
      </w:r>
      <w:r w:rsidR="00296A8A">
        <w:rPr>
          <w:rFonts w:ascii="Times New Roman" w:eastAsia="Calibri" w:hAnsi="Times New Roman" w:cs="Times New Roman"/>
          <w:sz w:val="24"/>
          <w:szCs w:val="24"/>
        </w:rPr>
        <w:t>n</w:t>
      </w:r>
      <w:r w:rsidR="00C17429" w:rsidRPr="00C17429">
        <w:rPr>
          <w:rFonts w:ascii="Times New Roman" w:eastAsia="Calibri" w:hAnsi="Times New Roman" w:cs="Times New Roman"/>
          <w:sz w:val="24"/>
          <w:szCs w:val="24"/>
        </w:rPr>
        <w:t>e ja paljundusmaterjal</w:t>
      </w:r>
      <w:r w:rsidR="00C17429">
        <w:rPr>
          <w:rFonts w:ascii="Times New Roman" w:eastAsia="Calibri" w:hAnsi="Times New Roman" w:cs="Times New Roman"/>
          <w:sz w:val="24"/>
          <w:szCs w:val="24"/>
        </w:rPr>
        <w:t>i väikeses koguses turustamis</w:t>
      </w:r>
      <w:r w:rsidR="007833F9">
        <w:rPr>
          <w:rFonts w:ascii="Times New Roman" w:eastAsia="Calibri" w:hAnsi="Times New Roman" w:cs="Times New Roman"/>
          <w:sz w:val="24"/>
          <w:szCs w:val="24"/>
        </w:rPr>
        <w:t xml:space="preserve">e </w:t>
      </w:r>
      <w:r w:rsidR="00CF3E77">
        <w:rPr>
          <w:rFonts w:ascii="Times New Roman" w:eastAsia="Calibri" w:hAnsi="Times New Roman" w:cs="Times New Roman"/>
          <w:sz w:val="24"/>
          <w:szCs w:val="24"/>
        </w:rPr>
        <w:t xml:space="preserve">kohta </w:t>
      </w:r>
      <w:r w:rsidR="00C17429">
        <w:rPr>
          <w:rFonts w:ascii="Times New Roman" w:eastAsia="Calibri" w:hAnsi="Times New Roman" w:cs="Times New Roman"/>
          <w:sz w:val="24"/>
          <w:szCs w:val="24"/>
        </w:rPr>
        <w:t>säilitatakse kolm aastat.</w:t>
      </w:r>
      <w:r w:rsidR="002336B8">
        <w:rPr>
          <w:rFonts w:ascii="Times New Roman" w:eastAsia="Calibri" w:hAnsi="Times New Roman" w:cs="Times New Roman"/>
          <w:sz w:val="24"/>
          <w:szCs w:val="24"/>
        </w:rPr>
        <w:t>“</w:t>
      </w:r>
      <w:r w:rsidR="00B12CA3" w:rsidRPr="00650AA0">
        <w:rPr>
          <w:rFonts w:ascii="Times New Roman" w:eastAsia="Calibri" w:hAnsi="Times New Roman" w:cs="Times New Roman"/>
          <w:sz w:val="24"/>
          <w:szCs w:val="24"/>
        </w:rPr>
        <w:t>;</w:t>
      </w:r>
      <w:r w:rsidR="00B12CA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821D4A3" w14:textId="77777777" w:rsidR="009A5144" w:rsidRDefault="009A5144" w:rsidP="00D3291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4D04F6" w14:textId="3BB750C4" w:rsidR="002D7951" w:rsidRPr="00650AA0" w:rsidRDefault="00650AA0" w:rsidP="00444503">
      <w:pPr>
        <w:jc w:val="both"/>
        <w:rPr>
          <w:rFonts w:eastAsia="Calibri"/>
          <w:b/>
        </w:rPr>
      </w:pPr>
      <w:r w:rsidRPr="00E44BB4">
        <w:rPr>
          <w:rFonts w:ascii="Times New Roman" w:hAnsi="Times New Roman" w:cs="Times New Roman"/>
          <w:b/>
          <w:sz w:val="24"/>
          <w:szCs w:val="24"/>
        </w:rPr>
        <w:t>3</w:t>
      </w:r>
      <w:r w:rsidR="009A5144" w:rsidRPr="00E44BB4">
        <w:rPr>
          <w:rFonts w:ascii="Times New Roman" w:hAnsi="Times New Roman" w:cs="Times New Roman"/>
          <w:b/>
          <w:sz w:val="24"/>
          <w:szCs w:val="24"/>
        </w:rPr>
        <w:t>)</w:t>
      </w:r>
      <w:r w:rsidR="009A5144" w:rsidRPr="00D34873">
        <w:rPr>
          <w:b/>
        </w:rPr>
        <w:t xml:space="preserve"> </w:t>
      </w:r>
      <w:r w:rsidR="002D7951">
        <w:rPr>
          <w:rFonts w:ascii="Times New Roman" w:eastAsia="Calibri" w:hAnsi="Times New Roman" w:cs="Times New Roman"/>
          <w:sz w:val="24"/>
          <w:szCs w:val="24"/>
        </w:rPr>
        <w:t>seadust</w:t>
      </w:r>
      <w:r w:rsidR="002D7951" w:rsidRPr="00650AA0">
        <w:rPr>
          <w:rFonts w:ascii="Times New Roman" w:eastAsia="Calibri" w:hAnsi="Times New Roman" w:cs="Times New Roman"/>
          <w:sz w:val="24"/>
          <w:szCs w:val="24"/>
        </w:rPr>
        <w:t xml:space="preserve"> täiendatakse </w:t>
      </w:r>
      <w:r w:rsidR="002D7951">
        <w:rPr>
          <w:rFonts w:ascii="Times New Roman" w:eastAsia="Calibri" w:hAnsi="Times New Roman" w:cs="Times New Roman"/>
          <w:sz w:val="24"/>
          <w:szCs w:val="24"/>
        </w:rPr>
        <w:t>§-</w:t>
      </w:r>
      <w:r w:rsidR="002D7951" w:rsidRPr="00650AA0">
        <w:rPr>
          <w:rFonts w:ascii="Times New Roman" w:eastAsia="Calibri" w:hAnsi="Times New Roman" w:cs="Times New Roman"/>
          <w:sz w:val="24"/>
          <w:szCs w:val="24"/>
        </w:rPr>
        <w:t xml:space="preserve">ga </w:t>
      </w:r>
      <w:r w:rsidR="002D7951">
        <w:rPr>
          <w:rFonts w:ascii="Times New Roman" w:eastAsia="Calibri" w:hAnsi="Times New Roman" w:cs="Times New Roman"/>
          <w:sz w:val="24"/>
          <w:szCs w:val="24"/>
        </w:rPr>
        <w:t>5</w:t>
      </w:r>
      <w:r w:rsidR="002D7951" w:rsidRPr="00650AA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2D7951" w:rsidRPr="00650AA0">
        <w:rPr>
          <w:rFonts w:ascii="Times New Roman" w:eastAsia="Calibri" w:hAnsi="Times New Roman" w:cs="Times New Roman"/>
          <w:sz w:val="24"/>
          <w:szCs w:val="24"/>
        </w:rPr>
        <w:t xml:space="preserve"> järgmises sõnastuses:</w:t>
      </w:r>
    </w:p>
    <w:p w14:paraId="07C43D58" w14:textId="77777777" w:rsidR="002D7951" w:rsidRDefault="002D7951" w:rsidP="002D795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8028DD" w14:textId="08C552BE" w:rsidR="000B342B" w:rsidRPr="00307007" w:rsidRDefault="002D7951" w:rsidP="001A7DA0">
      <w:pPr>
        <w:pStyle w:val="Normaallaadveeb"/>
        <w:spacing w:before="0" w:beforeAutospacing="0" w:after="0" w:afterAutospacing="0"/>
        <w:jc w:val="both"/>
        <w:rPr>
          <w:rFonts w:eastAsia="Calibri"/>
        </w:rPr>
      </w:pPr>
      <w:r w:rsidRPr="00650AA0">
        <w:rPr>
          <w:rFonts w:eastAsia="Calibri"/>
        </w:rPr>
        <w:t>„</w:t>
      </w:r>
      <w:r w:rsidRPr="005A4ABA">
        <w:rPr>
          <w:rFonts w:eastAsia="Calibri"/>
          <w:b/>
        </w:rPr>
        <w:t xml:space="preserve">§ </w:t>
      </w:r>
      <w:r>
        <w:rPr>
          <w:rFonts w:eastAsia="Calibri"/>
          <w:b/>
        </w:rPr>
        <w:t>5</w:t>
      </w:r>
      <w:r w:rsidRPr="005A4ABA">
        <w:rPr>
          <w:rFonts w:eastAsia="Calibri"/>
          <w:b/>
          <w:vertAlign w:val="superscript"/>
        </w:rPr>
        <w:t>1</w:t>
      </w:r>
      <w:r w:rsidRPr="005A4ABA">
        <w:rPr>
          <w:rFonts w:eastAsia="Calibri"/>
          <w:b/>
        </w:rPr>
        <w:t xml:space="preserve">. </w:t>
      </w:r>
      <w:r w:rsidR="004B4ADA">
        <w:rPr>
          <w:rFonts w:eastAsia="Calibri"/>
          <w:b/>
        </w:rPr>
        <w:t>K</w:t>
      </w:r>
      <w:r w:rsidR="004B4ADA" w:rsidRPr="004B4ADA">
        <w:rPr>
          <w:rFonts w:eastAsia="Calibri"/>
          <w:b/>
        </w:rPr>
        <w:t>ultiveerimis</w:t>
      </w:r>
      <w:r w:rsidRPr="004B4ADA">
        <w:rPr>
          <w:rFonts w:eastAsia="Calibri"/>
          <w:b/>
        </w:rPr>
        <w:t>materjali</w:t>
      </w:r>
      <w:r w:rsidRPr="0011604E">
        <w:rPr>
          <w:rFonts w:eastAsia="Calibri"/>
          <w:b/>
        </w:rPr>
        <w:t xml:space="preserve"> </w:t>
      </w:r>
      <w:r w:rsidR="00681FF1">
        <w:rPr>
          <w:rFonts w:eastAsia="Calibri"/>
          <w:b/>
        </w:rPr>
        <w:t xml:space="preserve">kasutamine </w:t>
      </w:r>
      <w:r w:rsidR="008A5BD8">
        <w:rPr>
          <w:rFonts w:eastAsia="Calibri"/>
          <w:b/>
        </w:rPr>
        <w:t>majandusliku tasuvuse kindlakstegemiseks</w:t>
      </w:r>
      <w:r w:rsidR="00CC257A">
        <w:rPr>
          <w:rFonts w:eastAsia="Calibri"/>
          <w:b/>
        </w:rPr>
        <w:t xml:space="preserve"> ning</w:t>
      </w:r>
      <w:r w:rsidR="008A5BD8">
        <w:rPr>
          <w:rFonts w:eastAsia="Calibri"/>
          <w:b/>
        </w:rPr>
        <w:t xml:space="preserve"> </w:t>
      </w:r>
      <w:r w:rsidR="004B4ADA" w:rsidRPr="008D138B">
        <w:rPr>
          <w:b/>
          <w:highlight w:val="yellow"/>
          <w:rPrChange w:id="71" w:author="Mari Koik" w:date="2024-05-14T12:23:00Z">
            <w:rPr>
              <w:b/>
            </w:rPr>
          </w:rPrChange>
        </w:rPr>
        <w:t>metsaaretuse</w:t>
      </w:r>
      <w:r w:rsidR="008A5BD8" w:rsidRPr="008D138B">
        <w:rPr>
          <w:b/>
          <w:highlight w:val="yellow"/>
          <w:rPrChange w:id="72" w:author="Mari Koik" w:date="2024-05-14T12:23:00Z">
            <w:rPr>
              <w:b/>
            </w:rPr>
          </w:rPrChange>
        </w:rPr>
        <w:t>ks</w:t>
      </w:r>
      <w:r w:rsidR="00BD117D">
        <w:rPr>
          <w:b/>
        </w:rPr>
        <w:t xml:space="preserve"> </w:t>
      </w:r>
      <w:r w:rsidR="008A5BD8">
        <w:rPr>
          <w:b/>
        </w:rPr>
        <w:t>ja</w:t>
      </w:r>
      <w:r w:rsidR="004B4ADA" w:rsidRPr="0011604E">
        <w:rPr>
          <w:b/>
        </w:rPr>
        <w:t xml:space="preserve"> teadustöö</w:t>
      </w:r>
      <w:del w:id="73" w:author="Mari Koik" w:date="2024-05-13T16:27:00Z">
        <w:r w:rsidR="00CC257A" w:rsidDel="00A748D5">
          <w:rPr>
            <w:b/>
          </w:rPr>
          <w:delText xml:space="preserve"> tegemise</w:delText>
        </w:r>
      </w:del>
      <w:r w:rsidR="00CC257A">
        <w:rPr>
          <w:b/>
        </w:rPr>
        <w:t>ks</w:t>
      </w:r>
    </w:p>
    <w:p w14:paraId="6DFD79F7" w14:textId="77777777" w:rsidR="00B4288D" w:rsidRDefault="00B4288D" w:rsidP="001A7DA0">
      <w:pPr>
        <w:pStyle w:val="Normaallaadveeb"/>
        <w:spacing w:before="0" w:beforeAutospacing="0" w:after="0" w:afterAutospacing="0"/>
        <w:jc w:val="both"/>
        <w:rPr>
          <w:rFonts w:eastAsia="Calibri"/>
        </w:rPr>
      </w:pPr>
    </w:p>
    <w:p w14:paraId="36AA77AB" w14:textId="46C2DEF1" w:rsidR="00E67255" w:rsidRPr="00307007" w:rsidRDefault="000B342B" w:rsidP="001A7DA0">
      <w:pPr>
        <w:pStyle w:val="Normaallaadveeb"/>
        <w:spacing w:before="0" w:beforeAutospacing="0" w:after="0" w:afterAutospacing="0"/>
        <w:jc w:val="both"/>
      </w:pPr>
      <w:r w:rsidRPr="00307007">
        <w:rPr>
          <w:rFonts w:eastAsia="Calibri"/>
        </w:rPr>
        <w:t>(</w:t>
      </w:r>
      <w:r w:rsidR="00307007">
        <w:t>1</w:t>
      </w:r>
      <w:r w:rsidRPr="00307007">
        <w:t xml:space="preserve">) </w:t>
      </w:r>
      <w:r w:rsidR="00E67255" w:rsidRPr="00307007">
        <w:t>Isik, kes soovib teha kultiveerimismaterjaliga</w:t>
      </w:r>
      <w:r w:rsidR="00E67255">
        <w:t xml:space="preserve"> katset sellest metsamaterjali tootmise </w:t>
      </w:r>
      <w:del w:id="74" w:author="Mari Koik" w:date="2024-05-14T12:23:00Z">
        <w:r w:rsidR="00E67255" w:rsidDel="008D138B">
          <w:delText xml:space="preserve">küllaldase </w:delText>
        </w:r>
      </w:del>
      <w:r w:rsidR="00E67255">
        <w:t>majandusliku tasuvuse kindlakstegemiseks,</w:t>
      </w:r>
      <w:r w:rsidR="00E67255" w:rsidRPr="00307007">
        <w:t xml:space="preserve"> </w:t>
      </w:r>
      <w:r w:rsidR="00E67255" w:rsidRPr="00746844">
        <w:rPr>
          <w:highlight w:val="yellow"/>
          <w:rPrChange w:id="75" w:author="Mari Koik" w:date="2024-05-14T12:29:00Z">
            <w:rPr/>
          </w:rPrChange>
        </w:rPr>
        <w:t>metsaaretuseks</w:t>
      </w:r>
      <w:r w:rsidR="00E67255">
        <w:t xml:space="preserve"> või</w:t>
      </w:r>
      <w:r w:rsidR="00E67255" w:rsidRPr="00307007">
        <w:t xml:space="preserve"> teadustöö</w:t>
      </w:r>
      <w:del w:id="76" w:author="Mari Koik" w:date="2024-05-13T16:35:00Z">
        <w:r w:rsidR="003178E5" w:rsidDel="00E02706">
          <w:delText xml:space="preserve"> tegemise</w:delText>
        </w:r>
      </w:del>
      <w:r w:rsidR="00E67255">
        <w:t>ks</w:t>
      </w:r>
      <w:r w:rsidR="00E67255" w:rsidRPr="00307007">
        <w:t xml:space="preserve">, </w:t>
      </w:r>
      <w:del w:id="77" w:author="Mari Koik" w:date="2024-05-13T15:38:00Z">
        <w:r w:rsidR="00E67255" w:rsidRPr="00307007" w:rsidDel="000866AB">
          <w:delText xml:space="preserve">peab </w:delText>
        </w:r>
        <w:r w:rsidR="00E67255" w:rsidDel="000866AB">
          <w:delText>esi</w:delText>
        </w:r>
        <w:r w:rsidR="00E67255" w:rsidRPr="00307007" w:rsidDel="000866AB">
          <w:delText>tama</w:delText>
        </w:r>
      </w:del>
      <w:ins w:id="78" w:author="Mari Koik" w:date="2024-05-13T15:38:00Z">
        <w:r w:rsidR="000866AB">
          <w:t>esitab</w:t>
        </w:r>
      </w:ins>
      <w:r w:rsidR="00E67255" w:rsidRPr="00307007">
        <w:t xml:space="preserve"> Keskkonnaameti</w:t>
      </w:r>
      <w:r w:rsidR="00E67255">
        <w:t>le</w:t>
      </w:r>
      <w:r w:rsidR="00E67255" w:rsidRPr="00307007">
        <w:t xml:space="preserve"> hiljemalt seitse päeva enne </w:t>
      </w:r>
      <w:r w:rsidR="00E67255">
        <w:t>katse</w:t>
      </w:r>
      <w:r w:rsidR="00E67255" w:rsidRPr="00307007">
        <w:t xml:space="preserve"> alustamist </w:t>
      </w:r>
      <w:r w:rsidR="00156D7C">
        <w:t xml:space="preserve">järgmised </w:t>
      </w:r>
      <w:r w:rsidR="00E67255" w:rsidRPr="00307007">
        <w:t>andme</w:t>
      </w:r>
      <w:r w:rsidR="00E67255">
        <w:t>d</w:t>
      </w:r>
      <w:r w:rsidR="00E67255" w:rsidRPr="00307007">
        <w:t>:</w:t>
      </w:r>
    </w:p>
    <w:p w14:paraId="0DC15477" w14:textId="0E6E8882" w:rsidR="00820319" w:rsidRPr="00307007" w:rsidRDefault="00820319" w:rsidP="001A7DA0">
      <w:pPr>
        <w:pStyle w:val="Normaallaadveeb"/>
        <w:spacing w:before="0" w:beforeAutospacing="0" w:after="0" w:afterAutospacing="0"/>
        <w:jc w:val="both"/>
      </w:pPr>
      <w:r w:rsidRPr="00307007">
        <w:t xml:space="preserve">1) </w:t>
      </w:r>
      <w:del w:id="79" w:author="Mari Koik" w:date="2024-05-13T15:39:00Z">
        <w:r w:rsidR="008F7BB4" w:rsidDel="000866AB">
          <w:delText xml:space="preserve">andmed </w:delText>
        </w:r>
      </w:del>
      <w:r w:rsidR="00DA2ECB">
        <w:t>kultiveerimismaterjali</w:t>
      </w:r>
      <w:r w:rsidR="00DA2ECB" w:rsidRPr="00307007">
        <w:t xml:space="preserve"> </w:t>
      </w:r>
      <w:r w:rsidR="00347E96" w:rsidRPr="00307007">
        <w:t>kas</w:t>
      </w:r>
      <w:r w:rsidR="00034CA2">
        <w:t>u</w:t>
      </w:r>
      <w:r w:rsidR="00FF6823" w:rsidRPr="00307007">
        <w:t>t</w:t>
      </w:r>
      <w:r w:rsidR="00347E96" w:rsidRPr="00307007">
        <w:t xml:space="preserve">amise </w:t>
      </w:r>
      <w:commentRangeStart w:id="80"/>
      <w:del w:id="81" w:author="Mari Koik" w:date="2024-05-13T15:39:00Z">
        <w:r w:rsidR="0011604E" w:rsidRPr="008D138B" w:rsidDel="000866AB">
          <w:delText xml:space="preserve">täpse </w:delText>
        </w:r>
      </w:del>
      <w:ins w:id="82" w:author="Mari Koik" w:date="2024-05-13T15:39:00Z">
        <w:r w:rsidR="000866AB" w:rsidRPr="008D138B">
          <w:t>täpne</w:t>
        </w:r>
      </w:ins>
      <w:commentRangeEnd w:id="80"/>
      <w:ins w:id="83" w:author="Mari Koik" w:date="2024-05-14T12:24:00Z">
        <w:r w:rsidR="008D138B">
          <w:rPr>
            <w:rStyle w:val="Kommentaariviide"/>
            <w:rFonts w:asciiTheme="minorHAnsi" w:eastAsiaTheme="minorHAnsi" w:hAnsiTheme="minorHAnsi" w:cstheme="minorBidi"/>
            <w:lang w:eastAsia="en-US"/>
          </w:rPr>
          <w:commentReference w:id="80"/>
        </w:r>
      </w:ins>
      <w:ins w:id="84" w:author="Mari Koik" w:date="2024-05-13T15:39:00Z">
        <w:r w:rsidR="000866AB" w:rsidRPr="00307007">
          <w:t xml:space="preserve"> </w:t>
        </w:r>
      </w:ins>
      <w:r w:rsidR="00347E96" w:rsidRPr="00307007">
        <w:t>eesmär</w:t>
      </w:r>
      <w:ins w:id="85" w:author="Mari Koik" w:date="2024-05-13T15:39:00Z">
        <w:r w:rsidR="000866AB">
          <w:t>k</w:t>
        </w:r>
      </w:ins>
      <w:del w:id="86" w:author="Mari Koik" w:date="2024-05-13T15:39:00Z">
        <w:r w:rsidR="00347E96" w:rsidRPr="00307007" w:rsidDel="000866AB">
          <w:delText>gi</w:delText>
        </w:r>
      </w:del>
      <w:r w:rsidR="007C790F" w:rsidRPr="00307007">
        <w:t xml:space="preserve"> ja kestus</w:t>
      </w:r>
      <w:del w:id="87" w:author="Mari Koik" w:date="2024-05-13T15:39:00Z">
        <w:r w:rsidR="007C790F" w:rsidRPr="00307007" w:rsidDel="000866AB">
          <w:delText>e</w:delText>
        </w:r>
        <w:r w:rsidR="00DA2ECB" w:rsidDel="000866AB">
          <w:delText xml:space="preserve"> kohta</w:delText>
        </w:r>
      </w:del>
      <w:r w:rsidRPr="00307007">
        <w:t>;</w:t>
      </w:r>
    </w:p>
    <w:p w14:paraId="17F04E42" w14:textId="1EE6A149" w:rsidR="00820319" w:rsidRPr="00307007" w:rsidRDefault="00820319" w:rsidP="001A7DA0">
      <w:pPr>
        <w:pStyle w:val="Normaallaadveeb"/>
        <w:spacing w:before="0" w:beforeAutospacing="0" w:after="0" w:afterAutospacing="0"/>
        <w:jc w:val="both"/>
      </w:pPr>
      <w:r w:rsidRPr="00307007">
        <w:t>2)</w:t>
      </w:r>
      <w:r w:rsidR="00347E96" w:rsidRPr="00307007">
        <w:t xml:space="preserve"> </w:t>
      </w:r>
      <w:r w:rsidR="008A5BD8">
        <w:t xml:space="preserve">katseks kasutatava </w:t>
      </w:r>
      <w:r w:rsidR="007C790F" w:rsidRPr="00307007">
        <w:t xml:space="preserve">ala suurus ja </w:t>
      </w:r>
      <w:r w:rsidR="00347E96" w:rsidRPr="00307007">
        <w:t>asukoha koordinaa</w:t>
      </w:r>
      <w:r w:rsidR="008F7BB4">
        <w:t>d</w:t>
      </w:r>
      <w:r w:rsidR="00347E96" w:rsidRPr="00307007">
        <w:t>id</w:t>
      </w:r>
      <w:r w:rsidRPr="00307007">
        <w:t>;</w:t>
      </w:r>
    </w:p>
    <w:p w14:paraId="6FEF64CE" w14:textId="4AE52139" w:rsidR="00820319" w:rsidRPr="00307007" w:rsidRDefault="00820319" w:rsidP="001A7DA0">
      <w:pPr>
        <w:pStyle w:val="Normaallaadveeb"/>
        <w:spacing w:before="0" w:beforeAutospacing="0" w:after="0" w:afterAutospacing="0"/>
        <w:jc w:val="both"/>
      </w:pPr>
      <w:r w:rsidRPr="00307007">
        <w:lastRenderedPageBreak/>
        <w:t>3)</w:t>
      </w:r>
      <w:r w:rsidR="00347E96" w:rsidRPr="00307007">
        <w:t xml:space="preserve"> </w:t>
      </w:r>
      <w:commentRangeStart w:id="88"/>
      <w:r w:rsidR="008F7BB4">
        <w:t xml:space="preserve">andmed </w:t>
      </w:r>
      <w:r w:rsidR="00347E96" w:rsidRPr="00307007">
        <w:t>katsemeetodi</w:t>
      </w:r>
      <w:r w:rsidR="00DA2ECB">
        <w:t xml:space="preserve"> kohta</w:t>
      </w:r>
      <w:commentRangeEnd w:id="88"/>
      <w:r w:rsidR="00320AE4">
        <w:rPr>
          <w:rStyle w:val="Kommentaariviide"/>
          <w:rFonts w:asciiTheme="minorHAnsi" w:eastAsiaTheme="minorHAnsi" w:hAnsiTheme="minorHAnsi" w:cstheme="minorBidi"/>
          <w:lang w:eastAsia="en-US"/>
        </w:rPr>
        <w:commentReference w:id="88"/>
      </w:r>
      <w:r w:rsidRPr="00307007">
        <w:t>;</w:t>
      </w:r>
      <w:r w:rsidR="00347E96" w:rsidRPr="00307007">
        <w:t xml:space="preserve"> </w:t>
      </w:r>
    </w:p>
    <w:p w14:paraId="473F6156" w14:textId="7F0E19EA" w:rsidR="004E67B3" w:rsidRPr="00307007" w:rsidRDefault="00820319" w:rsidP="001A7DA0">
      <w:pPr>
        <w:pStyle w:val="Normaallaadveeb"/>
        <w:spacing w:before="0" w:beforeAutospacing="0" w:after="0" w:afterAutospacing="0"/>
        <w:jc w:val="both"/>
      </w:pPr>
      <w:r w:rsidRPr="00307007">
        <w:t xml:space="preserve">4) </w:t>
      </w:r>
      <w:del w:id="89" w:author="Mari Koik" w:date="2024-05-13T15:40:00Z">
        <w:r w:rsidR="008F7BB4" w:rsidDel="000866AB">
          <w:delText xml:space="preserve">andmed </w:delText>
        </w:r>
        <w:r w:rsidR="007C790F" w:rsidRPr="00307007" w:rsidDel="000866AB">
          <w:delText xml:space="preserve">kasutatava </w:delText>
        </w:r>
      </w:del>
      <w:r w:rsidR="007C790F" w:rsidRPr="00307007">
        <w:t>puulii</w:t>
      </w:r>
      <w:ins w:id="90" w:author="Mari Koik" w:date="2024-05-13T15:40:00Z">
        <w:r w:rsidR="000866AB">
          <w:t>k</w:t>
        </w:r>
      </w:ins>
      <w:del w:id="91" w:author="Mari Koik" w:date="2024-05-13T15:40:00Z">
        <w:r w:rsidR="007C790F" w:rsidRPr="00307007" w:rsidDel="000866AB">
          <w:delText>gi</w:delText>
        </w:r>
        <w:r w:rsidR="00DA2ECB" w:rsidDel="000866AB">
          <w:delText xml:space="preserve"> kohta</w:delText>
        </w:r>
      </w:del>
      <w:ins w:id="92" w:author="Mari Koik" w:date="2024-05-13T15:39:00Z">
        <w:r w:rsidR="000866AB">
          <w:t>;</w:t>
        </w:r>
      </w:ins>
      <w:del w:id="93" w:author="Mari Koik" w:date="2024-05-13T15:39:00Z">
        <w:r w:rsidR="00F753BB" w:rsidDel="000866AB">
          <w:delText xml:space="preserve"> ja</w:delText>
        </w:r>
      </w:del>
    </w:p>
    <w:p w14:paraId="4BE7D268" w14:textId="4FBB4B95" w:rsidR="003A5C82" w:rsidRPr="00307007" w:rsidRDefault="004E67B3" w:rsidP="001A7DA0">
      <w:pPr>
        <w:pStyle w:val="Normaallaadveeb"/>
        <w:spacing w:before="0" w:beforeAutospacing="0" w:after="0" w:afterAutospacing="0"/>
        <w:jc w:val="both"/>
        <w:rPr>
          <w:rFonts w:eastAsia="Calibri"/>
        </w:rPr>
      </w:pPr>
      <w:r w:rsidRPr="00307007">
        <w:t>5)</w:t>
      </w:r>
      <w:r w:rsidR="00514AD7" w:rsidRPr="00307007">
        <w:t> </w:t>
      </w:r>
      <w:del w:id="94" w:author="Mari Koik" w:date="2024-05-13T15:40:00Z">
        <w:r w:rsidR="008F7BB4" w:rsidDel="000866AB">
          <w:delText xml:space="preserve">andmed </w:delText>
        </w:r>
      </w:del>
      <w:r w:rsidR="007C790F" w:rsidRPr="00307007">
        <w:t xml:space="preserve">kultiveerimismaterjali </w:t>
      </w:r>
      <w:r w:rsidR="00347E96" w:rsidRPr="00307007">
        <w:t>päritolu</w:t>
      </w:r>
      <w:del w:id="95" w:author="Mari Koik" w:date="2024-05-13T15:40:00Z">
        <w:r w:rsidR="00DA2ECB" w:rsidDel="000866AB">
          <w:delText xml:space="preserve"> kohta</w:delText>
        </w:r>
      </w:del>
      <w:r w:rsidR="00AE648D" w:rsidRPr="00307007">
        <w:rPr>
          <w:rFonts w:eastAsia="Calibri"/>
        </w:rPr>
        <w:t>.</w:t>
      </w:r>
    </w:p>
    <w:p w14:paraId="18268FC6" w14:textId="77777777" w:rsidR="003A5C82" w:rsidRPr="00307007" w:rsidRDefault="003A5C82" w:rsidP="001A7DA0">
      <w:pPr>
        <w:pStyle w:val="Normaallaadveeb"/>
        <w:spacing w:before="0" w:beforeAutospacing="0" w:after="0" w:afterAutospacing="0"/>
        <w:jc w:val="both"/>
        <w:rPr>
          <w:rFonts w:eastAsia="Calibri"/>
        </w:rPr>
      </w:pPr>
    </w:p>
    <w:p w14:paraId="10D5D67A" w14:textId="21069F27" w:rsidR="00780C44" w:rsidRPr="00307007" w:rsidRDefault="003A5C82" w:rsidP="001A7DA0">
      <w:pPr>
        <w:pStyle w:val="Normaallaadveeb"/>
        <w:spacing w:before="0" w:beforeAutospacing="0" w:after="0" w:afterAutospacing="0"/>
        <w:jc w:val="both"/>
      </w:pPr>
      <w:r w:rsidRPr="00307007">
        <w:rPr>
          <w:rFonts w:eastAsia="Calibri"/>
        </w:rPr>
        <w:t>(</w:t>
      </w:r>
      <w:r w:rsidR="00307007">
        <w:rPr>
          <w:rFonts w:eastAsia="Calibri"/>
        </w:rPr>
        <w:t>2</w:t>
      </w:r>
      <w:r w:rsidRPr="00307007">
        <w:rPr>
          <w:rFonts w:eastAsia="Calibri"/>
        </w:rPr>
        <w:t xml:space="preserve">) Käesoleva paragrahvi lõikes </w:t>
      </w:r>
      <w:r w:rsidR="00162B05">
        <w:rPr>
          <w:rFonts w:eastAsia="Calibri"/>
        </w:rPr>
        <w:t>1</w:t>
      </w:r>
      <w:r w:rsidR="00162B05" w:rsidRPr="00307007">
        <w:rPr>
          <w:rFonts w:eastAsia="Calibri"/>
        </w:rPr>
        <w:t xml:space="preserve"> </w:t>
      </w:r>
      <w:r w:rsidRPr="00307007">
        <w:rPr>
          <w:rFonts w:eastAsia="Calibri"/>
        </w:rPr>
        <w:t xml:space="preserve">sätestatud andmed kantakse metsaseaduse § 9 lõike 1 </w:t>
      </w:r>
      <w:r w:rsidR="00034CA2">
        <w:rPr>
          <w:rFonts w:eastAsia="Calibri"/>
        </w:rPr>
        <w:t>alusel loodud</w:t>
      </w:r>
      <w:r w:rsidR="00034CA2" w:rsidRPr="00307007">
        <w:rPr>
          <w:rFonts w:eastAsia="Calibri"/>
        </w:rPr>
        <w:t xml:space="preserve"> </w:t>
      </w:r>
      <w:r w:rsidR="00370757" w:rsidRPr="00307007">
        <w:rPr>
          <w:rFonts w:eastAsia="Calibri"/>
        </w:rPr>
        <w:t>metsaressursi arvestuse riiklikku</w:t>
      </w:r>
      <w:r w:rsidR="00A14755" w:rsidRPr="00307007">
        <w:rPr>
          <w:rFonts w:eastAsia="Calibri"/>
        </w:rPr>
        <w:t>sse</w:t>
      </w:r>
      <w:r w:rsidR="00370757" w:rsidRPr="00307007">
        <w:rPr>
          <w:rFonts w:eastAsia="Calibri"/>
        </w:rPr>
        <w:t xml:space="preserve"> registrisse</w:t>
      </w:r>
      <w:r w:rsidR="006601E8" w:rsidRPr="00307007">
        <w:t>.</w:t>
      </w:r>
    </w:p>
    <w:p w14:paraId="32B3E48C" w14:textId="77777777" w:rsidR="00780C44" w:rsidRPr="00307007" w:rsidRDefault="00780C44" w:rsidP="001A7DA0">
      <w:pPr>
        <w:pStyle w:val="Normaallaadveeb"/>
        <w:spacing w:before="0" w:beforeAutospacing="0" w:after="0" w:afterAutospacing="0"/>
        <w:jc w:val="both"/>
      </w:pPr>
    </w:p>
    <w:p w14:paraId="5730BEF6" w14:textId="2D482C12" w:rsidR="00AE648D" w:rsidRPr="00AE648D" w:rsidRDefault="00780C44" w:rsidP="001A7DA0">
      <w:pPr>
        <w:pStyle w:val="Normaallaadveeb"/>
        <w:spacing w:before="0" w:beforeAutospacing="0" w:after="0" w:afterAutospacing="0"/>
        <w:jc w:val="both"/>
        <w:rPr>
          <w:rFonts w:eastAsia="Calibri"/>
        </w:rPr>
      </w:pPr>
      <w:r w:rsidRPr="00307007">
        <w:t>(</w:t>
      </w:r>
      <w:r w:rsidR="00307007">
        <w:t>3</w:t>
      </w:r>
      <w:r w:rsidRPr="00307007">
        <w:t xml:space="preserve">) </w:t>
      </w:r>
      <w:r w:rsidR="00034CA2">
        <w:t xml:space="preserve">Käesoleva paragrahvi lõikes 1 nimetatud tegevusest </w:t>
      </w:r>
      <w:r w:rsidRPr="00307007">
        <w:t xml:space="preserve">teavitamise </w:t>
      </w:r>
      <w:r w:rsidR="00755490" w:rsidRPr="00307007">
        <w:t xml:space="preserve">täpsema </w:t>
      </w:r>
      <w:r w:rsidRPr="00307007">
        <w:t xml:space="preserve">korra kehtestab </w:t>
      </w:r>
      <w:r w:rsidR="00904366" w:rsidRPr="00307007">
        <w:t>valdkonna eest vastutav minister</w:t>
      </w:r>
      <w:r w:rsidRPr="00307007">
        <w:t xml:space="preserve"> määrusega.</w:t>
      </w:r>
      <w:r w:rsidR="002336B8" w:rsidRPr="00307007">
        <w:rPr>
          <w:rFonts w:eastAsia="Calibri"/>
        </w:rPr>
        <w:t>“</w:t>
      </w:r>
      <w:r w:rsidR="00DA673D" w:rsidRPr="00307007">
        <w:rPr>
          <w:rFonts w:eastAsia="Calibri"/>
        </w:rPr>
        <w:t>;</w:t>
      </w:r>
    </w:p>
    <w:p w14:paraId="50A2CC5D" w14:textId="77777777" w:rsidR="001A7DA0" w:rsidRDefault="001A7DA0" w:rsidP="00D3291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CE12EE" w14:textId="06DF775C" w:rsidR="001C4731" w:rsidRDefault="0043288C" w:rsidP="00D3291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DA673D" w:rsidRPr="00085B25">
        <w:rPr>
          <w:rFonts w:ascii="Times New Roman" w:hAnsi="Times New Roman" w:cs="Times New Roman"/>
          <w:b/>
          <w:sz w:val="24"/>
          <w:szCs w:val="24"/>
        </w:rPr>
        <w:t>)</w:t>
      </w:r>
      <w:r w:rsidR="00DA673D" w:rsidRPr="00085B25">
        <w:rPr>
          <w:rFonts w:ascii="Times New Roman" w:hAnsi="Times New Roman" w:cs="Times New Roman"/>
          <w:sz w:val="24"/>
          <w:szCs w:val="24"/>
        </w:rPr>
        <w:t xml:space="preserve"> </w:t>
      </w:r>
      <w:r w:rsidR="009A5144" w:rsidRPr="00085B25">
        <w:rPr>
          <w:rFonts w:ascii="Times New Roman" w:hAnsi="Times New Roman" w:cs="Times New Roman"/>
          <w:sz w:val="24"/>
          <w:szCs w:val="24"/>
        </w:rPr>
        <w:t>paragrahvis 15 asendatakse tekstiosa</w:t>
      </w:r>
      <w:r w:rsidR="009A5144" w:rsidRPr="000C1EB0">
        <w:rPr>
          <w:rFonts w:ascii="Times New Roman" w:hAnsi="Times New Roman" w:cs="Times New Roman"/>
          <w:sz w:val="24"/>
          <w:szCs w:val="24"/>
        </w:rPr>
        <w:t xml:space="preserve"> „määrusega (EÜ) nr 637/2009, millega kehtestatakse rakenduseeskirjad seoses põllumajandustaimesortide ja -köögiviljasortide nimede sobivusega (ELT L 191, 23.07.2009, lk 10–14)</w:t>
      </w:r>
      <w:r w:rsidR="002336B8">
        <w:rPr>
          <w:rFonts w:ascii="Times New Roman" w:hAnsi="Times New Roman" w:cs="Times New Roman"/>
          <w:sz w:val="24"/>
          <w:szCs w:val="24"/>
        </w:rPr>
        <w:t>“</w:t>
      </w:r>
      <w:r w:rsidR="009A5144" w:rsidRPr="000C1EB0">
        <w:rPr>
          <w:rFonts w:ascii="Times New Roman" w:hAnsi="Times New Roman" w:cs="Times New Roman"/>
          <w:sz w:val="24"/>
          <w:szCs w:val="24"/>
        </w:rPr>
        <w:t xml:space="preserve"> tekstiosaga „rakendusmäärusega (EL) 2021/384, milles käsitletakse põllumajandustaimesortide ja köögiviljasortide nimede sobivust ning millega tunnistatakse kehtetuks määrus (EÜ) nr 637/2009 (ELT L 74, 04.03.2021, lk 27–34)</w:t>
      </w:r>
      <w:r w:rsidR="002336B8">
        <w:rPr>
          <w:rFonts w:ascii="Times New Roman" w:hAnsi="Times New Roman" w:cs="Times New Roman"/>
          <w:sz w:val="24"/>
          <w:szCs w:val="24"/>
        </w:rPr>
        <w:t>“</w:t>
      </w:r>
      <w:r w:rsidR="009A5144">
        <w:rPr>
          <w:rFonts w:ascii="Times New Roman" w:hAnsi="Times New Roman" w:cs="Times New Roman"/>
          <w:sz w:val="24"/>
          <w:szCs w:val="24"/>
        </w:rPr>
        <w:t>;</w:t>
      </w:r>
    </w:p>
    <w:p w14:paraId="4ADE591C" w14:textId="1607173E" w:rsidR="00F33CF8" w:rsidRDefault="00F33CF8" w:rsidP="00D3487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CE12F2" w14:textId="7C90A6C9" w:rsidR="00D3291F" w:rsidRDefault="0043288C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34873" w:rsidRPr="00D34873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D34873">
        <w:rPr>
          <w:rFonts w:ascii="Times New Roman" w:hAnsi="Times New Roman" w:cs="Times New Roman"/>
          <w:sz w:val="24"/>
          <w:szCs w:val="24"/>
        </w:rPr>
        <w:t>paragrahvi</w:t>
      </w:r>
      <w:r w:rsidR="004148E6">
        <w:rPr>
          <w:rFonts w:ascii="Times New Roman" w:hAnsi="Times New Roman" w:cs="Times New Roman"/>
          <w:sz w:val="24"/>
          <w:szCs w:val="24"/>
        </w:rPr>
        <w:t> </w:t>
      </w:r>
      <w:r w:rsidR="00D34873">
        <w:rPr>
          <w:rFonts w:ascii="Times New Roman" w:hAnsi="Times New Roman" w:cs="Times New Roman"/>
          <w:sz w:val="24"/>
          <w:szCs w:val="24"/>
        </w:rPr>
        <w:t xml:space="preserve">25 </w:t>
      </w:r>
      <w:r w:rsidR="00130E98">
        <w:rPr>
          <w:rFonts w:ascii="Times New Roman" w:eastAsia="Calibri" w:hAnsi="Times New Roman" w:cs="Times New Roman"/>
          <w:sz w:val="24"/>
          <w:szCs w:val="24"/>
        </w:rPr>
        <w:t>lõike</w:t>
      </w:r>
      <w:r w:rsidR="004148E6">
        <w:rPr>
          <w:rFonts w:ascii="Times New Roman" w:eastAsia="Calibri" w:hAnsi="Times New Roman" w:cs="Times New Roman"/>
          <w:sz w:val="24"/>
          <w:szCs w:val="24"/>
        </w:rPr>
        <w:t> </w:t>
      </w:r>
      <w:r w:rsidR="00130E98">
        <w:rPr>
          <w:rFonts w:ascii="Times New Roman" w:eastAsia="Calibri" w:hAnsi="Times New Roman" w:cs="Times New Roman"/>
          <w:sz w:val="24"/>
          <w:szCs w:val="24"/>
        </w:rPr>
        <w:t>2 esimest lauset täiendatakse</w:t>
      </w:r>
      <w:r w:rsidR="000B342B">
        <w:rPr>
          <w:rFonts w:ascii="Times New Roman" w:eastAsia="Calibri" w:hAnsi="Times New Roman" w:cs="Times New Roman"/>
          <w:sz w:val="24"/>
          <w:szCs w:val="24"/>
        </w:rPr>
        <w:t xml:space="preserve"> pärast sõna „sort</w:t>
      </w:r>
      <w:r w:rsidR="002336B8">
        <w:rPr>
          <w:rFonts w:ascii="Times New Roman" w:eastAsia="Calibri" w:hAnsi="Times New Roman" w:cs="Times New Roman"/>
          <w:sz w:val="24"/>
          <w:szCs w:val="24"/>
        </w:rPr>
        <w:t>“</w:t>
      </w:r>
      <w:r w:rsidR="000B342B">
        <w:rPr>
          <w:rFonts w:ascii="Times New Roman" w:hAnsi="Times New Roman" w:cs="Times New Roman"/>
          <w:sz w:val="24"/>
          <w:szCs w:val="24"/>
        </w:rPr>
        <w:t xml:space="preserve"> tekstiosaga</w:t>
      </w:r>
      <w:r w:rsidR="000B342B"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="00130E98">
        <w:rPr>
          <w:rFonts w:ascii="Times New Roman" w:eastAsia="Calibri" w:hAnsi="Times New Roman" w:cs="Times New Roman"/>
          <w:sz w:val="24"/>
          <w:szCs w:val="24"/>
        </w:rPr>
        <w:t>ning</w:t>
      </w:r>
      <w:r w:rsidR="000B342B">
        <w:rPr>
          <w:rFonts w:ascii="Times New Roman" w:eastAsia="Calibri" w:hAnsi="Times New Roman" w:cs="Times New Roman"/>
          <w:sz w:val="24"/>
          <w:szCs w:val="24"/>
        </w:rPr>
        <w:t xml:space="preserve"> puuvilja- ja marjakultuuri tuntud sort</w:t>
      </w:r>
      <w:r w:rsidR="002336B8">
        <w:rPr>
          <w:rFonts w:ascii="Times New Roman" w:hAnsi="Times New Roman" w:cs="Times New Roman"/>
          <w:sz w:val="24"/>
          <w:szCs w:val="24"/>
        </w:rPr>
        <w:t>“</w:t>
      </w:r>
      <w:r w:rsidR="002336B8" w:rsidRPr="00731E2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CA14014" w14:textId="16590A68" w:rsidR="00D34873" w:rsidRDefault="00D34873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0906E9" w14:textId="63631D0C" w:rsidR="009C6C1F" w:rsidRPr="0070694B" w:rsidRDefault="0043288C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D34873" w:rsidRPr="00D34873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D348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6C1F" w:rsidRPr="0070694B">
        <w:rPr>
          <w:rFonts w:ascii="Times New Roman" w:eastAsia="Calibri" w:hAnsi="Times New Roman" w:cs="Times New Roman"/>
          <w:sz w:val="24"/>
          <w:szCs w:val="24"/>
        </w:rPr>
        <w:t xml:space="preserve">paragrahvi 26 täiendatakse lõikega </w:t>
      </w:r>
      <w:r w:rsidR="00717C22">
        <w:rPr>
          <w:rFonts w:ascii="Times New Roman" w:eastAsia="Calibri" w:hAnsi="Times New Roman" w:cs="Times New Roman"/>
          <w:sz w:val="24"/>
          <w:szCs w:val="24"/>
        </w:rPr>
        <w:t>8</w:t>
      </w:r>
      <w:r w:rsidR="009C6C1F" w:rsidRPr="0070694B">
        <w:rPr>
          <w:rFonts w:ascii="Times New Roman" w:eastAsia="Calibri" w:hAnsi="Times New Roman" w:cs="Times New Roman"/>
          <w:sz w:val="24"/>
          <w:szCs w:val="24"/>
        </w:rPr>
        <w:t xml:space="preserve"> järgmises sõnastuses:</w:t>
      </w:r>
    </w:p>
    <w:p w14:paraId="499D1805" w14:textId="6A99A33F" w:rsidR="009C6C1F" w:rsidRDefault="009C6C1F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694B">
        <w:rPr>
          <w:rFonts w:ascii="Times New Roman" w:eastAsia="Calibri" w:hAnsi="Times New Roman" w:cs="Times New Roman"/>
          <w:sz w:val="24"/>
          <w:szCs w:val="24"/>
        </w:rPr>
        <w:t>„(</w:t>
      </w:r>
      <w:r w:rsidR="0070694B">
        <w:rPr>
          <w:rFonts w:ascii="Times New Roman" w:eastAsia="Calibri" w:hAnsi="Times New Roman" w:cs="Times New Roman"/>
          <w:sz w:val="24"/>
          <w:szCs w:val="24"/>
        </w:rPr>
        <w:t>8</w:t>
      </w:r>
      <w:r w:rsidRPr="0070694B">
        <w:rPr>
          <w:rFonts w:ascii="Times New Roman" w:eastAsia="Calibri" w:hAnsi="Times New Roman" w:cs="Times New Roman"/>
          <w:sz w:val="24"/>
          <w:szCs w:val="24"/>
        </w:rPr>
        <w:t>)</w:t>
      </w:r>
      <w:r w:rsidR="009563C0" w:rsidRPr="0070694B">
        <w:rPr>
          <w:rFonts w:ascii="Times New Roman" w:eastAsia="Calibri" w:hAnsi="Times New Roman" w:cs="Times New Roman"/>
          <w:sz w:val="24"/>
          <w:szCs w:val="24"/>
        </w:rPr>
        <w:t> </w:t>
      </w:r>
      <w:r w:rsidRPr="0070694B">
        <w:rPr>
          <w:rFonts w:ascii="Times New Roman" w:eastAsia="Calibri" w:hAnsi="Times New Roman" w:cs="Times New Roman"/>
          <w:sz w:val="24"/>
          <w:szCs w:val="24"/>
        </w:rPr>
        <w:t>Puuvilja</w:t>
      </w:r>
      <w:r>
        <w:rPr>
          <w:rFonts w:ascii="Times New Roman" w:eastAsia="Calibri" w:hAnsi="Times New Roman" w:cs="Times New Roman"/>
          <w:sz w:val="24"/>
          <w:szCs w:val="24"/>
        </w:rPr>
        <w:t xml:space="preserve">- ja marjakultuuri tuntud </w:t>
      </w:r>
      <w:r w:rsidRPr="009C6C1F">
        <w:rPr>
          <w:rFonts w:ascii="Times New Roman" w:eastAsia="Calibri" w:hAnsi="Times New Roman" w:cs="Times New Roman"/>
          <w:sz w:val="24"/>
          <w:szCs w:val="24"/>
        </w:rPr>
        <w:t>sort võetakse sordilehte, kui see vastab käesoleva paragrahvi lõike 1 punktides 1 ja 3 sätestatud nõuetele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2336B8">
        <w:rPr>
          <w:rFonts w:ascii="Times New Roman" w:eastAsia="Calibri" w:hAnsi="Times New Roman" w:cs="Times New Roman"/>
          <w:sz w:val="24"/>
          <w:szCs w:val="24"/>
        </w:rPr>
        <w:t>“</w:t>
      </w:r>
      <w:r w:rsidRPr="00731E2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B9F9FC8" w14:textId="15C1AD1A" w:rsidR="009C6C1F" w:rsidRDefault="009C6C1F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1A7212" w14:textId="1811AA40" w:rsidR="009C6C1F" w:rsidRDefault="0043288C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9C6C1F" w:rsidRPr="00C92790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9C6C1F">
        <w:rPr>
          <w:rFonts w:ascii="Times New Roman" w:eastAsia="Calibri" w:hAnsi="Times New Roman" w:cs="Times New Roman"/>
          <w:sz w:val="24"/>
          <w:szCs w:val="24"/>
        </w:rPr>
        <w:t xml:space="preserve"> paragrahvi 28 täiendatakse lõikega 1</w:t>
      </w:r>
      <w:r w:rsidR="009C6C1F" w:rsidRPr="00C9279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9C6C1F">
        <w:rPr>
          <w:rFonts w:ascii="Times New Roman" w:eastAsia="Calibri" w:hAnsi="Times New Roman" w:cs="Times New Roman"/>
          <w:sz w:val="24"/>
          <w:szCs w:val="24"/>
        </w:rPr>
        <w:t xml:space="preserve"> järgmises sõnastuses:</w:t>
      </w:r>
    </w:p>
    <w:p w14:paraId="65D6CDFF" w14:textId="78C9E25D" w:rsidR="009C6C1F" w:rsidRDefault="009C6C1F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„(1</w:t>
      </w:r>
      <w:r w:rsidRPr="00C9279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) Puuvilja- ja marjakultuuri tuntud sordi </w:t>
      </w:r>
      <w:del w:id="96" w:author="Mari Koik" w:date="2024-05-14T12:35:00Z">
        <w:r w:rsidR="0064198B" w:rsidDel="00746844">
          <w:rPr>
            <w:rFonts w:ascii="Times New Roman" w:eastAsia="Calibri" w:hAnsi="Times New Roman" w:cs="Times New Roman"/>
            <w:sz w:val="24"/>
            <w:szCs w:val="24"/>
          </w:rPr>
          <w:delText>puhul</w:delText>
        </w:r>
        <w:r w:rsidR="0064198B" w:rsidRPr="007A17FF" w:rsidDel="00746844">
          <w:rPr>
            <w:rFonts w:ascii="Times New Roman" w:eastAsia="Calibri" w:hAnsi="Times New Roman" w:cs="Times New Roman"/>
            <w:sz w:val="24"/>
            <w:szCs w:val="24"/>
          </w:rPr>
          <w:delText xml:space="preserve"> </w:delText>
        </w:r>
      </w:del>
      <w:ins w:id="97" w:author="Mari Koik" w:date="2024-05-14T12:35:00Z">
        <w:r w:rsidR="00746844">
          <w:rPr>
            <w:rFonts w:ascii="Times New Roman" w:eastAsia="Calibri" w:hAnsi="Times New Roman" w:cs="Times New Roman"/>
            <w:sz w:val="24"/>
            <w:szCs w:val="24"/>
          </w:rPr>
          <w:t>kohta</w:t>
        </w:r>
        <w:r w:rsidR="00746844" w:rsidRPr="007A17FF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</w:ins>
      <w:r w:rsidR="007A17FF" w:rsidRPr="007A17FF">
        <w:rPr>
          <w:rFonts w:ascii="Times New Roman" w:eastAsia="Calibri" w:hAnsi="Times New Roman" w:cs="Times New Roman"/>
          <w:sz w:val="24"/>
          <w:szCs w:val="24"/>
        </w:rPr>
        <w:t>esitatakse registripidajale nõuetele vastav sordikirjeldus.</w:t>
      </w:r>
      <w:r w:rsidR="002336B8">
        <w:rPr>
          <w:rFonts w:ascii="Times New Roman" w:eastAsia="Calibri" w:hAnsi="Times New Roman" w:cs="Times New Roman"/>
          <w:sz w:val="24"/>
          <w:szCs w:val="24"/>
        </w:rPr>
        <w:t>“</w:t>
      </w:r>
      <w:r w:rsidRPr="009C6C1F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867FEED" w14:textId="77777777" w:rsidR="009C6C1F" w:rsidRDefault="009C6C1F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5D763C" w14:textId="0300EEFE" w:rsidR="009C6C1F" w:rsidRDefault="0043288C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9C6C1F" w:rsidRPr="00C92790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9C6C1F">
        <w:rPr>
          <w:rFonts w:ascii="Times New Roman" w:eastAsia="Calibri" w:hAnsi="Times New Roman" w:cs="Times New Roman"/>
          <w:sz w:val="24"/>
          <w:szCs w:val="24"/>
        </w:rPr>
        <w:t xml:space="preserve"> paragrahvi 28 täiendatakse lõikega </w:t>
      </w:r>
      <w:r w:rsidR="00A86AF9">
        <w:rPr>
          <w:rFonts w:ascii="Times New Roman" w:eastAsia="Calibri" w:hAnsi="Times New Roman" w:cs="Times New Roman"/>
          <w:sz w:val="24"/>
          <w:szCs w:val="24"/>
        </w:rPr>
        <w:t>2</w:t>
      </w:r>
      <w:r w:rsidR="009C6C1F" w:rsidRPr="00C9279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9C6C1F">
        <w:rPr>
          <w:rFonts w:ascii="Times New Roman" w:eastAsia="Calibri" w:hAnsi="Times New Roman" w:cs="Times New Roman"/>
          <w:sz w:val="24"/>
          <w:szCs w:val="24"/>
        </w:rPr>
        <w:t xml:space="preserve"> järgmises sõnastuses:</w:t>
      </w:r>
    </w:p>
    <w:p w14:paraId="2994E051" w14:textId="1AFCBDD5" w:rsidR="009C6C1F" w:rsidRDefault="009C6C1F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„(</w:t>
      </w:r>
      <w:r w:rsidR="009835F7">
        <w:rPr>
          <w:rFonts w:ascii="Times New Roman" w:eastAsia="Calibri" w:hAnsi="Times New Roman" w:cs="Times New Roman"/>
          <w:sz w:val="24"/>
          <w:szCs w:val="24"/>
        </w:rPr>
        <w:t>2</w:t>
      </w:r>
      <w:r w:rsidRPr="00C9279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C92790">
        <w:rPr>
          <w:rFonts w:ascii="Times New Roman" w:eastAsia="Calibri" w:hAnsi="Times New Roman" w:cs="Times New Roman"/>
          <w:sz w:val="24"/>
          <w:szCs w:val="24"/>
        </w:rPr>
        <w:t xml:space="preserve">Registripidaja teeb talle esitatud puuvilja- ja marjakultuuri tuntud sordi sordikirjelduse alusel </w:t>
      </w:r>
      <w:del w:id="98" w:author="Mari Koik" w:date="2024-05-14T12:38:00Z">
        <w:r w:rsidR="00C92790" w:rsidDel="00746844">
          <w:rPr>
            <w:rFonts w:ascii="Times New Roman" w:eastAsia="Calibri" w:hAnsi="Times New Roman" w:cs="Times New Roman"/>
            <w:sz w:val="24"/>
            <w:szCs w:val="24"/>
          </w:rPr>
          <w:delText xml:space="preserve">sordi </w:delText>
        </w:r>
      </w:del>
      <w:r w:rsidR="00C92790">
        <w:rPr>
          <w:rFonts w:ascii="Times New Roman" w:eastAsia="Calibri" w:hAnsi="Times New Roman" w:cs="Times New Roman"/>
          <w:sz w:val="24"/>
          <w:szCs w:val="24"/>
        </w:rPr>
        <w:t>sordilehte võtmise või sellest keeldumise otsuse kahe kalendrikuu jooksul</w:t>
      </w:r>
      <w:r w:rsidR="003F50FA">
        <w:rPr>
          <w:rFonts w:ascii="Times New Roman" w:eastAsia="Calibri" w:hAnsi="Times New Roman" w:cs="Times New Roman"/>
          <w:sz w:val="24"/>
          <w:szCs w:val="24"/>
        </w:rPr>
        <w:t xml:space="preserve"> sordikirjelduse esitamisest </w:t>
      </w:r>
      <w:r w:rsidR="00B473F5">
        <w:rPr>
          <w:rFonts w:ascii="Times New Roman" w:eastAsia="Calibri" w:hAnsi="Times New Roman" w:cs="Times New Roman"/>
          <w:sz w:val="24"/>
          <w:szCs w:val="24"/>
        </w:rPr>
        <w:t>arvates</w:t>
      </w:r>
      <w:r w:rsidR="00C92790">
        <w:rPr>
          <w:rFonts w:ascii="Times New Roman" w:eastAsia="Calibri" w:hAnsi="Times New Roman" w:cs="Times New Roman"/>
          <w:sz w:val="24"/>
          <w:szCs w:val="24"/>
        </w:rPr>
        <w:t>.</w:t>
      </w:r>
      <w:r w:rsidR="002336B8">
        <w:rPr>
          <w:rFonts w:ascii="Times New Roman" w:eastAsia="Calibri" w:hAnsi="Times New Roman" w:cs="Times New Roman"/>
          <w:sz w:val="24"/>
          <w:szCs w:val="24"/>
        </w:rPr>
        <w:t>“</w:t>
      </w:r>
      <w:r w:rsidR="00C92790" w:rsidRPr="00731E2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09BE77E" w14:textId="25E9F215" w:rsidR="009C6C1F" w:rsidRDefault="009C6C1F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9E37F8" w14:textId="067ABA2B" w:rsidR="00492AD6" w:rsidRDefault="0043288C" w:rsidP="00D348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C92790" w:rsidRPr="00C92790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C927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34873">
        <w:rPr>
          <w:rFonts w:ascii="Times New Roman" w:eastAsia="Calibri" w:hAnsi="Times New Roman" w:cs="Times New Roman"/>
          <w:sz w:val="24"/>
          <w:szCs w:val="24"/>
        </w:rPr>
        <w:t>paragrahvi</w:t>
      </w:r>
      <w:r w:rsidR="004148E6">
        <w:rPr>
          <w:rFonts w:ascii="Times New Roman" w:eastAsia="Calibri" w:hAnsi="Times New Roman" w:cs="Times New Roman"/>
          <w:sz w:val="24"/>
          <w:szCs w:val="24"/>
        </w:rPr>
        <w:t> </w:t>
      </w:r>
      <w:r w:rsidR="00D34873">
        <w:rPr>
          <w:rFonts w:ascii="Times New Roman" w:eastAsia="Calibri" w:hAnsi="Times New Roman" w:cs="Times New Roman"/>
          <w:sz w:val="24"/>
          <w:szCs w:val="24"/>
        </w:rPr>
        <w:t xml:space="preserve">96 </w:t>
      </w:r>
      <w:r w:rsidR="00492AD6">
        <w:rPr>
          <w:rFonts w:ascii="Times New Roman" w:eastAsia="Calibri" w:hAnsi="Times New Roman" w:cs="Times New Roman"/>
          <w:sz w:val="24"/>
          <w:szCs w:val="24"/>
        </w:rPr>
        <w:t xml:space="preserve">pealkirjas asendatakse </w:t>
      </w:r>
      <w:r w:rsidR="002066EF">
        <w:rPr>
          <w:rFonts w:ascii="Times New Roman" w:eastAsia="Calibri" w:hAnsi="Times New Roman" w:cs="Times New Roman"/>
          <w:sz w:val="24"/>
          <w:szCs w:val="24"/>
        </w:rPr>
        <w:t xml:space="preserve">sõnad </w:t>
      </w:r>
      <w:r w:rsidR="00492AD6">
        <w:rPr>
          <w:rFonts w:ascii="Times New Roman" w:eastAsia="Calibri" w:hAnsi="Times New Roman" w:cs="Times New Roman"/>
          <w:sz w:val="24"/>
          <w:szCs w:val="24"/>
        </w:rPr>
        <w:t>„ja seemne</w:t>
      </w:r>
      <w:r w:rsidR="002336B8">
        <w:rPr>
          <w:rFonts w:ascii="Times New Roman" w:eastAsia="Calibri" w:hAnsi="Times New Roman" w:cs="Times New Roman"/>
          <w:sz w:val="24"/>
          <w:szCs w:val="24"/>
        </w:rPr>
        <w:t>“</w:t>
      </w:r>
      <w:r w:rsidR="00492AD6">
        <w:rPr>
          <w:rFonts w:ascii="Times New Roman" w:hAnsi="Times New Roman" w:cs="Times New Roman"/>
          <w:sz w:val="24"/>
          <w:szCs w:val="24"/>
        </w:rPr>
        <w:t xml:space="preserve"> </w:t>
      </w:r>
      <w:r w:rsidR="002066EF">
        <w:rPr>
          <w:rFonts w:ascii="Times New Roman" w:hAnsi="Times New Roman" w:cs="Times New Roman"/>
          <w:sz w:val="24"/>
          <w:szCs w:val="24"/>
        </w:rPr>
        <w:t xml:space="preserve">sõnadega </w:t>
      </w:r>
      <w:r w:rsidR="00492AD6">
        <w:rPr>
          <w:rFonts w:ascii="Times New Roman" w:hAnsi="Times New Roman" w:cs="Times New Roman"/>
          <w:sz w:val="24"/>
          <w:szCs w:val="24"/>
        </w:rPr>
        <w:t>„ning seemne ja seemnekartuli</w:t>
      </w:r>
      <w:r w:rsidR="002336B8">
        <w:rPr>
          <w:rFonts w:ascii="Times New Roman" w:hAnsi="Times New Roman" w:cs="Times New Roman"/>
          <w:sz w:val="24"/>
          <w:szCs w:val="24"/>
        </w:rPr>
        <w:t>“</w:t>
      </w:r>
      <w:r w:rsidR="00492AD6">
        <w:rPr>
          <w:rFonts w:ascii="Times New Roman" w:hAnsi="Times New Roman" w:cs="Times New Roman"/>
          <w:sz w:val="24"/>
          <w:szCs w:val="24"/>
        </w:rPr>
        <w:t>;</w:t>
      </w:r>
    </w:p>
    <w:p w14:paraId="4C56469C" w14:textId="77777777" w:rsidR="00492AD6" w:rsidRDefault="00492AD6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7B2D70" w14:textId="12ECBD5B" w:rsidR="00D34873" w:rsidRDefault="00C92790" w:rsidP="00D348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43288C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492AD6" w:rsidRPr="00492AD6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492AD6">
        <w:rPr>
          <w:rFonts w:ascii="Times New Roman" w:eastAsia="Calibri" w:hAnsi="Times New Roman" w:cs="Times New Roman"/>
          <w:sz w:val="24"/>
          <w:szCs w:val="24"/>
        </w:rPr>
        <w:t xml:space="preserve"> paragrahvi 96 </w:t>
      </w:r>
      <w:r w:rsidR="00D34873">
        <w:rPr>
          <w:rFonts w:ascii="Times New Roman" w:eastAsia="Calibri" w:hAnsi="Times New Roman" w:cs="Times New Roman"/>
          <w:sz w:val="24"/>
          <w:szCs w:val="24"/>
        </w:rPr>
        <w:t>lõi</w:t>
      </w:r>
      <w:r w:rsidR="002336B8">
        <w:rPr>
          <w:rFonts w:ascii="Times New Roman" w:eastAsia="Calibri" w:hAnsi="Times New Roman" w:cs="Times New Roman"/>
          <w:sz w:val="24"/>
          <w:szCs w:val="24"/>
        </w:rPr>
        <w:t>ge</w:t>
      </w:r>
      <w:r w:rsidR="00B37B7E">
        <w:rPr>
          <w:rFonts w:ascii="Times New Roman" w:eastAsia="Calibri" w:hAnsi="Times New Roman" w:cs="Times New Roman"/>
          <w:sz w:val="24"/>
          <w:szCs w:val="24"/>
        </w:rPr>
        <w:t>t</w:t>
      </w:r>
      <w:r w:rsidR="00D34873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="00D34873" w:rsidRPr="00D34873">
        <w:rPr>
          <w:rFonts w:ascii="Times New Roman" w:eastAsia="Calibri" w:hAnsi="Times New Roman" w:cs="Times New Roman"/>
          <w:sz w:val="24"/>
          <w:szCs w:val="24"/>
          <w:vertAlign w:val="superscript"/>
        </w:rPr>
        <w:t>5</w:t>
      </w:r>
      <w:r w:rsidR="00D348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711D">
        <w:rPr>
          <w:rFonts w:ascii="Times New Roman" w:eastAsia="Calibri" w:hAnsi="Times New Roman" w:cs="Times New Roman"/>
          <w:sz w:val="24"/>
          <w:szCs w:val="24"/>
        </w:rPr>
        <w:t>täiendatakse pärast sõna „seemne</w:t>
      </w:r>
      <w:r w:rsidR="002336B8">
        <w:rPr>
          <w:rFonts w:ascii="Times New Roman" w:eastAsia="Calibri" w:hAnsi="Times New Roman" w:cs="Times New Roman"/>
          <w:sz w:val="24"/>
          <w:szCs w:val="24"/>
        </w:rPr>
        <w:t>“</w:t>
      </w:r>
      <w:r w:rsidR="00F3711D">
        <w:rPr>
          <w:rFonts w:ascii="Times New Roman" w:eastAsia="Calibri" w:hAnsi="Times New Roman" w:cs="Times New Roman"/>
          <w:sz w:val="24"/>
          <w:szCs w:val="24"/>
        </w:rPr>
        <w:t xml:space="preserve"> sõnadega „või seemnekartuli</w:t>
      </w:r>
      <w:r w:rsidR="002336B8">
        <w:rPr>
          <w:rFonts w:ascii="Times New Roman" w:eastAsia="Calibri" w:hAnsi="Times New Roman" w:cs="Times New Roman"/>
          <w:sz w:val="24"/>
          <w:szCs w:val="24"/>
        </w:rPr>
        <w:t>“</w:t>
      </w:r>
      <w:r w:rsidR="00D34873">
        <w:rPr>
          <w:rFonts w:ascii="Times New Roman" w:hAnsi="Times New Roman" w:cs="Times New Roman"/>
          <w:sz w:val="24"/>
          <w:szCs w:val="24"/>
        </w:rPr>
        <w:t>;</w:t>
      </w:r>
    </w:p>
    <w:p w14:paraId="0024E198" w14:textId="77777777" w:rsidR="00D34873" w:rsidRDefault="00D34873" w:rsidP="00D348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7291A3" w14:textId="1F28F486" w:rsidR="00A36784" w:rsidRDefault="00C92790" w:rsidP="00FB22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43288C">
        <w:rPr>
          <w:rFonts w:ascii="Times New Roman" w:hAnsi="Times New Roman" w:cs="Times New Roman"/>
          <w:b/>
          <w:sz w:val="24"/>
          <w:szCs w:val="24"/>
        </w:rPr>
        <w:t>1</w:t>
      </w:r>
      <w:r w:rsidR="00D34873" w:rsidRPr="001D1B4F">
        <w:rPr>
          <w:rFonts w:ascii="Times New Roman" w:hAnsi="Times New Roman" w:cs="Times New Roman"/>
          <w:sz w:val="24"/>
          <w:szCs w:val="24"/>
        </w:rPr>
        <w:t xml:space="preserve">) </w:t>
      </w:r>
      <w:r w:rsidR="00A36784">
        <w:rPr>
          <w:rFonts w:ascii="Times New Roman" w:hAnsi="Times New Roman" w:cs="Times New Roman"/>
          <w:sz w:val="24"/>
          <w:szCs w:val="24"/>
        </w:rPr>
        <w:t xml:space="preserve">paragrahvi 109 täiendatakse lõikega </w:t>
      </w:r>
      <w:r w:rsidR="00F721DF">
        <w:rPr>
          <w:rFonts w:ascii="Times New Roman" w:hAnsi="Times New Roman" w:cs="Times New Roman"/>
          <w:sz w:val="24"/>
          <w:szCs w:val="24"/>
        </w:rPr>
        <w:t xml:space="preserve">6 </w:t>
      </w:r>
      <w:r w:rsidR="00A36784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0BB2C912" w14:textId="26AE8B66" w:rsidR="00A36784" w:rsidRDefault="00A36784" w:rsidP="00FB2298">
      <w:pPr>
        <w:jc w:val="both"/>
        <w:rPr>
          <w:rFonts w:ascii="Times New Roman" w:hAnsi="Times New Roman" w:cs="Times New Roman"/>
          <w:sz w:val="24"/>
          <w:szCs w:val="24"/>
        </w:rPr>
      </w:pPr>
      <w:r w:rsidRPr="00A36784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(6)</w:t>
      </w:r>
      <w:r w:rsidR="00C056CC">
        <w:rPr>
          <w:rFonts w:ascii="Times New Roman" w:hAnsi="Times New Roman" w:cs="Times New Roman"/>
          <w:sz w:val="24"/>
          <w:szCs w:val="24"/>
        </w:rPr>
        <w:t> </w:t>
      </w:r>
      <w:r w:rsidR="00242425">
        <w:rPr>
          <w:rFonts w:ascii="Times New Roman" w:hAnsi="Times New Roman" w:cs="Times New Roman"/>
          <w:sz w:val="24"/>
          <w:szCs w:val="24"/>
        </w:rPr>
        <w:t>Käesoleva paragrahvi</w:t>
      </w:r>
      <w:r w:rsidR="00872C3C">
        <w:rPr>
          <w:rFonts w:ascii="Times New Roman" w:hAnsi="Times New Roman" w:cs="Times New Roman"/>
          <w:sz w:val="24"/>
          <w:szCs w:val="24"/>
        </w:rPr>
        <w:t xml:space="preserve"> </w:t>
      </w:r>
      <w:r w:rsidR="00242425">
        <w:rPr>
          <w:rFonts w:ascii="Times New Roman" w:hAnsi="Times New Roman" w:cs="Times New Roman"/>
          <w:sz w:val="24"/>
          <w:szCs w:val="24"/>
        </w:rPr>
        <w:t>l</w:t>
      </w:r>
      <w:r w:rsidRPr="00A36784">
        <w:rPr>
          <w:rFonts w:ascii="Times New Roman" w:hAnsi="Times New Roman" w:cs="Times New Roman"/>
          <w:sz w:val="24"/>
          <w:szCs w:val="24"/>
        </w:rPr>
        <w:t>õikes</w:t>
      </w:r>
      <w:r w:rsidR="00946D3E">
        <w:rPr>
          <w:rFonts w:ascii="Times New Roman" w:hAnsi="Times New Roman" w:cs="Times New Roman"/>
          <w:sz w:val="24"/>
          <w:szCs w:val="24"/>
        </w:rPr>
        <w:t> </w:t>
      </w:r>
      <w:r w:rsidRPr="00A36784">
        <w:rPr>
          <w:rFonts w:ascii="Times New Roman" w:hAnsi="Times New Roman" w:cs="Times New Roman"/>
          <w:sz w:val="24"/>
          <w:szCs w:val="24"/>
        </w:rPr>
        <w:t>1</w:t>
      </w:r>
      <w:r w:rsidR="00872C3C">
        <w:rPr>
          <w:rFonts w:ascii="Times New Roman" w:hAnsi="Times New Roman" w:cs="Times New Roman"/>
          <w:sz w:val="24"/>
          <w:szCs w:val="24"/>
        </w:rPr>
        <w:t xml:space="preserve"> </w:t>
      </w:r>
      <w:r w:rsidRPr="00A36784">
        <w:rPr>
          <w:rFonts w:ascii="Times New Roman" w:hAnsi="Times New Roman" w:cs="Times New Roman"/>
          <w:sz w:val="24"/>
          <w:szCs w:val="24"/>
        </w:rPr>
        <w:t>nimetatud</w:t>
      </w:r>
      <w:r w:rsidR="00872C3C">
        <w:rPr>
          <w:rFonts w:ascii="Times New Roman" w:hAnsi="Times New Roman" w:cs="Times New Roman"/>
          <w:sz w:val="24"/>
          <w:szCs w:val="24"/>
        </w:rPr>
        <w:t xml:space="preserve"> </w:t>
      </w:r>
      <w:r w:rsidRPr="00A36784">
        <w:rPr>
          <w:rFonts w:ascii="Times New Roman" w:hAnsi="Times New Roman" w:cs="Times New Roman"/>
          <w:sz w:val="24"/>
          <w:szCs w:val="24"/>
        </w:rPr>
        <w:t>seemne</w:t>
      </w:r>
      <w:r w:rsidR="00872C3C">
        <w:rPr>
          <w:rFonts w:ascii="Times New Roman" w:hAnsi="Times New Roman" w:cs="Times New Roman"/>
          <w:sz w:val="24"/>
          <w:szCs w:val="24"/>
        </w:rPr>
        <w:t xml:space="preserve"> </w:t>
      </w:r>
      <w:r w:rsidRPr="00A36784">
        <w:rPr>
          <w:rFonts w:ascii="Times New Roman" w:hAnsi="Times New Roman" w:cs="Times New Roman"/>
          <w:sz w:val="24"/>
          <w:szCs w:val="24"/>
        </w:rPr>
        <w:t>samaväärsuse</w:t>
      </w:r>
      <w:r w:rsidR="00872C3C">
        <w:rPr>
          <w:rFonts w:ascii="Times New Roman" w:hAnsi="Times New Roman" w:cs="Times New Roman"/>
          <w:sz w:val="24"/>
          <w:szCs w:val="24"/>
        </w:rPr>
        <w:t xml:space="preserve"> </w:t>
      </w:r>
      <w:r w:rsidRPr="00A36784">
        <w:rPr>
          <w:rFonts w:ascii="Times New Roman" w:hAnsi="Times New Roman" w:cs="Times New Roman"/>
          <w:sz w:val="24"/>
          <w:szCs w:val="24"/>
        </w:rPr>
        <w:t>kontroll</w:t>
      </w:r>
      <w:r w:rsidR="00872C3C">
        <w:rPr>
          <w:rFonts w:ascii="Times New Roman" w:hAnsi="Times New Roman" w:cs="Times New Roman"/>
          <w:sz w:val="24"/>
          <w:szCs w:val="24"/>
        </w:rPr>
        <w:t xml:space="preserve"> </w:t>
      </w:r>
      <w:r w:rsidRPr="00A36784">
        <w:rPr>
          <w:rFonts w:ascii="Times New Roman" w:hAnsi="Times New Roman" w:cs="Times New Roman"/>
          <w:sz w:val="24"/>
          <w:szCs w:val="24"/>
        </w:rPr>
        <w:t>tehakse taimekaitseseaduse §-s 37 nime</w:t>
      </w:r>
      <w:r>
        <w:rPr>
          <w:rFonts w:ascii="Times New Roman" w:hAnsi="Times New Roman" w:cs="Times New Roman"/>
          <w:sz w:val="24"/>
          <w:szCs w:val="24"/>
        </w:rPr>
        <w:t xml:space="preserve">tatud </w:t>
      </w:r>
      <w:r w:rsidR="00C96695">
        <w:rPr>
          <w:rFonts w:ascii="Times New Roman" w:hAnsi="Times New Roman" w:cs="Times New Roman"/>
          <w:sz w:val="24"/>
          <w:szCs w:val="24"/>
        </w:rPr>
        <w:t xml:space="preserve">nõuete täitmise üle tehtava </w:t>
      </w:r>
      <w:r>
        <w:rPr>
          <w:rFonts w:ascii="Times New Roman" w:hAnsi="Times New Roman" w:cs="Times New Roman"/>
          <w:sz w:val="24"/>
          <w:szCs w:val="24"/>
        </w:rPr>
        <w:t>kontrolli käigus</w:t>
      </w:r>
      <w:r w:rsidRPr="001D1B4F">
        <w:rPr>
          <w:rFonts w:ascii="Times New Roman" w:hAnsi="Times New Roman" w:cs="Times New Roman"/>
          <w:sz w:val="24"/>
          <w:szCs w:val="24"/>
        </w:rPr>
        <w:t>.</w:t>
      </w:r>
      <w:r w:rsidR="002336B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2C3780" w14:textId="77777777" w:rsidR="00A36784" w:rsidRDefault="00A36784" w:rsidP="00FB22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612800" w14:textId="3CBC313F" w:rsidR="008F3ED2" w:rsidRDefault="00C9245E" w:rsidP="008F3E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43288C">
        <w:rPr>
          <w:rFonts w:ascii="Times New Roman" w:hAnsi="Times New Roman" w:cs="Times New Roman"/>
          <w:b/>
          <w:sz w:val="24"/>
          <w:szCs w:val="24"/>
        </w:rPr>
        <w:t>2</w:t>
      </w:r>
      <w:r w:rsidR="008F3ED2" w:rsidRPr="00430A32">
        <w:rPr>
          <w:rFonts w:ascii="Times New Roman" w:hAnsi="Times New Roman" w:cs="Times New Roman"/>
          <w:b/>
          <w:sz w:val="24"/>
          <w:szCs w:val="24"/>
        </w:rPr>
        <w:t>)</w:t>
      </w:r>
      <w:r w:rsidR="008F3ED2">
        <w:rPr>
          <w:rFonts w:ascii="Times New Roman" w:hAnsi="Times New Roman" w:cs="Times New Roman"/>
          <w:sz w:val="24"/>
          <w:szCs w:val="24"/>
        </w:rPr>
        <w:t xml:space="preserve"> paragrahvi 114 lõike 1 punkti 1 täiendatakse pärast sõna „paljundusmaterjali</w:t>
      </w:r>
      <w:r w:rsidR="002336B8">
        <w:rPr>
          <w:rFonts w:ascii="Times New Roman" w:hAnsi="Times New Roman" w:cs="Times New Roman"/>
          <w:sz w:val="24"/>
          <w:szCs w:val="24"/>
        </w:rPr>
        <w:t>“</w:t>
      </w:r>
      <w:r w:rsidR="008F3ED2" w:rsidRPr="00876C7E">
        <w:rPr>
          <w:rFonts w:ascii="Times New Roman" w:hAnsi="Times New Roman" w:cs="Times New Roman"/>
          <w:sz w:val="24"/>
          <w:szCs w:val="24"/>
        </w:rPr>
        <w:t xml:space="preserve"> sõnadega „</w:t>
      </w:r>
      <w:r w:rsidR="008F3ED2">
        <w:rPr>
          <w:rFonts w:ascii="Times New Roman" w:hAnsi="Times New Roman" w:cs="Times New Roman"/>
          <w:sz w:val="24"/>
          <w:szCs w:val="24"/>
        </w:rPr>
        <w:t xml:space="preserve">ning </w:t>
      </w:r>
      <w:r>
        <w:rPr>
          <w:rFonts w:ascii="Times New Roman" w:hAnsi="Times New Roman" w:cs="Times New Roman"/>
          <w:sz w:val="24"/>
          <w:szCs w:val="24"/>
        </w:rPr>
        <w:t xml:space="preserve">nende </w:t>
      </w:r>
      <w:r w:rsidR="008F3ED2">
        <w:rPr>
          <w:rFonts w:ascii="Times New Roman" w:hAnsi="Times New Roman" w:cs="Times New Roman"/>
          <w:sz w:val="24"/>
          <w:szCs w:val="24"/>
        </w:rPr>
        <w:t>impord</w:t>
      </w:r>
      <w:r w:rsidR="008F3ED2" w:rsidRPr="00876C7E">
        <w:rPr>
          <w:rFonts w:ascii="Times New Roman" w:hAnsi="Times New Roman" w:cs="Times New Roman"/>
          <w:sz w:val="24"/>
          <w:szCs w:val="24"/>
        </w:rPr>
        <w:t>i</w:t>
      </w:r>
      <w:r w:rsidR="002336B8">
        <w:rPr>
          <w:rFonts w:ascii="Times New Roman" w:hAnsi="Times New Roman" w:cs="Times New Roman"/>
          <w:sz w:val="24"/>
          <w:szCs w:val="24"/>
        </w:rPr>
        <w:t>“</w:t>
      </w:r>
      <w:r w:rsidR="008F3ED2" w:rsidRPr="00876C7E">
        <w:rPr>
          <w:rFonts w:ascii="Times New Roman" w:hAnsi="Times New Roman" w:cs="Times New Roman"/>
          <w:sz w:val="24"/>
          <w:szCs w:val="24"/>
        </w:rPr>
        <w:t>;</w:t>
      </w:r>
    </w:p>
    <w:p w14:paraId="054C5468" w14:textId="77777777" w:rsidR="008F3ED2" w:rsidRDefault="008F3ED2" w:rsidP="008F3E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9AAE1C" w14:textId="73404EEC" w:rsidR="00D176D3" w:rsidRDefault="00A36784" w:rsidP="00FB2298">
      <w:pPr>
        <w:jc w:val="both"/>
        <w:rPr>
          <w:rFonts w:ascii="Times New Roman" w:hAnsi="Times New Roman" w:cs="Times New Roman"/>
          <w:sz w:val="24"/>
          <w:szCs w:val="24"/>
        </w:rPr>
      </w:pPr>
      <w:r w:rsidRPr="00A36784">
        <w:rPr>
          <w:rFonts w:ascii="Times New Roman" w:hAnsi="Times New Roman" w:cs="Times New Roman"/>
          <w:b/>
          <w:sz w:val="24"/>
          <w:szCs w:val="24"/>
        </w:rPr>
        <w:t>1</w:t>
      </w:r>
      <w:r w:rsidR="0043288C">
        <w:rPr>
          <w:rFonts w:ascii="Times New Roman" w:hAnsi="Times New Roman" w:cs="Times New Roman"/>
          <w:b/>
          <w:sz w:val="24"/>
          <w:szCs w:val="24"/>
        </w:rPr>
        <w:t>3</w:t>
      </w:r>
      <w:r w:rsidRPr="00A36784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6784">
        <w:rPr>
          <w:rFonts w:ascii="Times New Roman" w:hAnsi="Times New Roman" w:cs="Times New Roman"/>
          <w:sz w:val="24"/>
          <w:szCs w:val="24"/>
        </w:rPr>
        <w:t>paragrahvi 114 lõike 1 punktist 3 jäetakse välja tekstiosa „seemne ning paljundus- ja</w:t>
      </w:r>
      <w:r w:rsidR="002336B8">
        <w:rPr>
          <w:rFonts w:ascii="Times New Roman" w:hAnsi="Times New Roman" w:cs="Times New Roman"/>
          <w:sz w:val="24"/>
          <w:szCs w:val="24"/>
        </w:rPr>
        <w:t>“</w:t>
      </w:r>
      <w:r w:rsidRPr="00A36784">
        <w:rPr>
          <w:rFonts w:ascii="Times New Roman" w:hAnsi="Times New Roman" w:cs="Times New Roman"/>
          <w:sz w:val="24"/>
          <w:szCs w:val="24"/>
        </w:rPr>
        <w:t>;</w:t>
      </w:r>
    </w:p>
    <w:p w14:paraId="6A61A8A2" w14:textId="77777777" w:rsidR="007A77A5" w:rsidRDefault="007A77A5" w:rsidP="00FB22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FCA23B" w14:textId="51873CA9" w:rsidR="004949A9" w:rsidRPr="004949A9" w:rsidRDefault="0051432A" w:rsidP="004949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43288C">
        <w:rPr>
          <w:rFonts w:ascii="Times New Roman" w:hAnsi="Times New Roman" w:cs="Times New Roman"/>
          <w:b/>
          <w:sz w:val="24"/>
          <w:szCs w:val="24"/>
        </w:rPr>
        <w:t>4</w:t>
      </w:r>
      <w:r w:rsidR="00430A32" w:rsidRPr="00430A32">
        <w:rPr>
          <w:rFonts w:ascii="Times New Roman" w:hAnsi="Times New Roman" w:cs="Times New Roman"/>
          <w:b/>
          <w:sz w:val="24"/>
          <w:szCs w:val="24"/>
        </w:rPr>
        <w:t>)</w:t>
      </w:r>
      <w:r w:rsidR="00430A32">
        <w:rPr>
          <w:rFonts w:ascii="Times New Roman" w:hAnsi="Times New Roman" w:cs="Times New Roman"/>
          <w:sz w:val="24"/>
          <w:szCs w:val="24"/>
        </w:rPr>
        <w:t xml:space="preserve"> </w:t>
      </w:r>
      <w:r w:rsidR="002605F2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2605F2" w:rsidRPr="002605F2">
        <w:rPr>
          <w:rFonts w:ascii="Times New Roman" w:hAnsi="Times New Roman" w:cs="Times New Roman"/>
          <w:sz w:val="24"/>
          <w:szCs w:val="24"/>
        </w:rPr>
        <w:t xml:space="preserve">118 </w:t>
      </w:r>
      <w:r w:rsidR="002605F2">
        <w:rPr>
          <w:rFonts w:ascii="Times New Roman" w:hAnsi="Times New Roman" w:cs="Times New Roman"/>
          <w:sz w:val="24"/>
          <w:szCs w:val="24"/>
        </w:rPr>
        <w:t xml:space="preserve">lõige </w:t>
      </w:r>
      <w:r w:rsidR="002605F2" w:rsidRPr="002605F2">
        <w:rPr>
          <w:rFonts w:ascii="Times New Roman" w:hAnsi="Times New Roman" w:cs="Times New Roman"/>
          <w:sz w:val="24"/>
          <w:szCs w:val="24"/>
        </w:rPr>
        <w:t>2</w:t>
      </w:r>
      <w:r w:rsidR="004949A9" w:rsidRPr="004949A9">
        <w:t xml:space="preserve"> </w:t>
      </w:r>
      <w:r w:rsidR="004949A9" w:rsidRPr="004949A9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157760DC" w14:textId="438141CF" w:rsidR="002605F2" w:rsidRDefault="004949A9" w:rsidP="00FB2298">
      <w:pPr>
        <w:jc w:val="both"/>
        <w:rPr>
          <w:rFonts w:ascii="Times New Roman" w:hAnsi="Times New Roman" w:cs="Times New Roman"/>
          <w:sz w:val="24"/>
          <w:szCs w:val="24"/>
        </w:rPr>
      </w:pPr>
      <w:r w:rsidRPr="004949A9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(2)</w:t>
      </w:r>
      <w:r w:rsidR="007A12B2">
        <w:rPr>
          <w:rFonts w:ascii="Times New Roman" w:hAnsi="Times New Roman" w:cs="Times New Roman"/>
          <w:sz w:val="24"/>
          <w:szCs w:val="24"/>
        </w:rPr>
        <w:t> </w:t>
      </w:r>
      <w:r w:rsidR="002605F2" w:rsidRPr="002605F2">
        <w:rPr>
          <w:rFonts w:ascii="Times New Roman" w:hAnsi="Times New Roman" w:cs="Times New Roman"/>
          <w:sz w:val="24"/>
          <w:szCs w:val="24"/>
        </w:rPr>
        <w:t>Sertifitseerimise käigus võetud paljundusmaterjali</w:t>
      </w:r>
      <w:ins w:id="99" w:author="Mari Koik" w:date="2024-05-13T15:50:00Z">
        <w:r w:rsidR="008E7E6F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00" w:author="Mari Koik" w:date="2024-05-13T15:51:00Z">
        <w:r w:rsidR="008E7E6F">
          <w:rPr>
            <w:rFonts w:ascii="Times New Roman" w:hAnsi="Times New Roman" w:cs="Times New Roman"/>
            <w:sz w:val="24"/>
            <w:szCs w:val="24"/>
          </w:rPr>
          <w:t>puhul</w:t>
        </w:r>
      </w:ins>
      <w:r w:rsidR="002605F2" w:rsidRPr="002605F2">
        <w:rPr>
          <w:rFonts w:ascii="Times New Roman" w:hAnsi="Times New Roman" w:cs="Times New Roman"/>
          <w:sz w:val="24"/>
          <w:szCs w:val="24"/>
        </w:rPr>
        <w:t>, välja arvatud seemnekartul</w:t>
      </w:r>
      <w:r w:rsidR="00B141CA">
        <w:rPr>
          <w:rFonts w:ascii="Times New Roman" w:hAnsi="Times New Roman" w:cs="Times New Roman"/>
          <w:sz w:val="24"/>
          <w:szCs w:val="24"/>
        </w:rPr>
        <w:t>i</w:t>
      </w:r>
      <w:r w:rsidR="00C22F18">
        <w:rPr>
          <w:rFonts w:ascii="Times New Roman" w:hAnsi="Times New Roman" w:cs="Times New Roman"/>
          <w:sz w:val="24"/>
          <w:szCs w:val="24"/>
        </w:rPr>
        <w:t xml:space="preserve"> puhul</w:t>
      </w:r>
      <w:r w:rsidR="00D0199D">
        <w:rPr>
          <w:rFonts w:ascii="Times New Roman" w:hAnsi="Times New Roman" w:cs="Times New Roman"/>
          <w:sz w:val="24"/>
          <w:szCs w:val="24"/>
        </w:rPr>
        <w:t>,</w:t>
      </w:r>
      <w:r w:rsidR="002605F2" w:rsidRPr="002605F2">
        <w:rPr>
          <w:rFonts w:ascii="Times New Roman" w:hAnsi="Times New Roman" w:cs="Times New Roman"/>
          <w:sz w:val="24"/>
          <w:szCs w:val="24"/>
        </w:rPr>
        <w:t xml:space="preserve"> </w:t>
      </w:r>
      <w:r w:rsidR="00324416">
        <w:rPr>
          <w:rFonts w:ascii="Times New Roman" w:hAnsi="Times New Roman" w:cs="Times New Roman"/>
          <w:sz w:val="24"/>
          <w:szCs w:val="24"/>
        </w:rPr>
        <w:t xml:space="preserve">tasub </w:t>
      </w:r>
      <w:r w:rsidR="002605F2" w:rsidRPr="002605F2">
        <w:rPr>
          <w:rFonts w:ascii="Times New Roman" w:hAnsi="Times New Roman" w:cs="Times New Roman"/>
          <w:sz w:val="24"/>
          <w:szCs w:val="24"/>
        </w:rPr>
        <w:t>taimekahjustaja esinemise määramisega seotud analüüsikulud sertifitseerimise taotleja.</w:t>
      </w:r>
      <w:r w:rsidR="002336B8">
        <w:rPr>
          <w:rFonts w:ascii="Times New Roman" w:hAnsi="Times New Roman" w:cs="Times New Roman"/>
          <w:sz w:val="24"/>
          <w:szCs w:val="24"/>
        </w:rPr>
        <w:t>“</w:t>
      </w:r>
      <w:r w:rsidRPr="00430A32">
        <w:rPr>
          <w:rFonts w:ascii="Times New Roman" w:hAnsi="Times New Roman" w:cs="Times New Roman"/>
          <w:sz w:val="24"/>
          <w:szCs w:val="24"/>
        </w:rPr>
        <w:t>;</w:t>
      </w:r>
      <w:r w:rsidR="002605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4091F4" w14:textId="77777777" w:rsidR="002605F2" w:rsidRDefault="002605F2" w:rsidP="00FB22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CEE0BA" w14:textId="5B3C9DCC" w:rsidR="004B5BAD" w:rsidRDefault="0051432A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43288C">
        <w:rPr>
          <w:rFonts w:ascii="Times New Roman" w:hAnsi="Times New Roman" w:cs="Times New Roman"/>
          <w:b/>
          <w:sz w:val="24"/>
          <w:szCs w:val="24"/>
        </w:rPr>
        <w:t>5</w:t>
      </w:r>
      <w:r w:rsidR="004949A9" w:rsidRPr="004949A9">
        <w:rPr>
          <w:rFonts w:ascii="Times New Roman" w:hAnsi="Times New Roman" w:cs="Times New Roman"/>
          <w:b/>
          <w:sz w:val="24"/>
          <w:szCs w:val="24"/>
        </w:rPr>
        <w:t>)</w:t>
      </w:r>
      <w:r w:rsidR="004949A9">
        <w:rPr>
          <w:rFonts w:ascii="Times New Roman" w:hAnsi="Times New Roman" w:cs="Times New Roman"/>
          <w:sz w:val="24"/>
          <w:szCs w:val="24"/>
        </w:rPr>
        <w:t xml:space="preserve"> </w:t>
      </w:r>
      <w:r w:rsidR="004B5BAD">
        <w:rPr>
          <w:rFonts w:ascii="Times New Roman" w:hAnsi="Times New Roman" w:cs="Times New Roman"/>
          <w:sz w:val="24"/>
          <w:szCs w:val="24"/>
        </w:rPr>
        <w:t xml:space="preserve">seadust täiendatakse </w:t>
      </w:r>
      <w:r w:rsidR="008B51FD">
        <w:rPr>
          <w:rFonts w:ascii="Times New Roman" w:hAnsi="Times New Roman" w:cs="Times New Roman"/>
          <w:sz w:val="24"/>
          <w:szCs w:val="24"/>
        </w:rPr>
        <w:t xml:space="preserve">§-ga </w:t>
      </w:r>
      <w:r w:rsidR="004B5BAD">
        <w:rPr>
          <w:rFonts w:ascii="Times New Roman" w:hAnsi="Times New Roman" w:cs="Times New Roman"/>
          <w:sz w:val="24"/>
          <w:szCs w:val="24"/>
        </w:rPr>
        <w:t>136</w:t>
      </w:r>
      <w:r w:rsidR="004B5BA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B5BAD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55F85E26" w14:textId="025D01FC" w:rsidR="004B5BAD" w:rsidRPr="00C42227" w:rsidRDefault="004B5BAD" w:rsidP="00585C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726311" w14:textId="657CDCEA" w:rsidR="00075C5D" w:rsidRPr="00075C5D" w:rsidRDefault="00C42227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8B51FD">
        <w:rPr>
          <w:rFonts w:ascii="Times New Roman" w:hAnsi="Times New Roman" w:cs="Times New Roman"/>
          <w:sz w:val="24"/>
          <w:szCs w:val="24"/>
        </w:rPr>
        <w:t>„</w:t>
      </w:r>
      <w:r w:rsidR="00075C5D" w:rsidRPr="00075C5D">
        <w:rPr>
          <w:rFonts w:ascii="Times New Roman" w:hAnsi="Times New Roman" w:cs="Times New Roman"/>
          <w:b/>
          <w:sz w:val="24"/>
          <w:szCs w:val="24"/>
        </w:rPr>
        <w:t>§ 136</w:t>
      </w:r>
      <w:r w:rsidR="00075C5D" w:rsidRPr="00075C5D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="00075C5D" w:rsidRPr="00075C5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1487D">
        <w:rPr>
          <w:rFonts w:ascii="Times New Roman" w:hAnsi="Times New Roman" w:cs="Times New Roman"/>
          <w:b/>
          <w:sz w:val="24"/>
          <w:szCs w:val="24"/>
        </w:rPr>
        <w:t xml:space="preserve">Käesoleva seaduse § </w:t>
      </w:r>
      <w:r w:rsidR="00F1487D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F1487D" w:rsidRPr="005A4ABA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>1</w:t>
      </w:r>
      <w:r w:rsidR="00F1487D" w:rsidRPr="005A4A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75C5D" w:rsidRPr="00075C5D">
        <w:rPr>
          <w:rFonts w:ascii="Times New Roman" w:hAnsi="Times New Roman" w:cs="Times New Roman"/>
          <w:b/>
          <w:sz w:val="24"/>
          <w:szCs w:val="24"/>
        </w:rPr>
        <w:t>rakendamine</w:t>
      </w:r>
    </w:p>
    <w:p w14:paraId="51339BAA" w14:textId="77777777" w:rsidR="00075C5D" w:rsidRDefault="00075C5D" w:rsidP="00585C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764497" w14:textId="00569423" w:rsidR="008B51FD" w:rsidRPr="008B51FD" w:rsidRDefault="00C42227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8B51FD">
        <w:rPr>
          <w:rFonts w:ascii="Times New Roman" w:hAnsi="Times New Roman" w:cs="Times New Roman"/>
          <w:sz w:val="24"/>
          <w:szCs w:val="24"/>
        </w:rPr>
        <w:t xml:space="preserve">Enne </w:t>
      </w:r>
      <w:r w:rsidRPr="00FB4E4C">
        <w:rPr>
          <w:rFonts w:ascii="Times New Roman" w:hAnsi="Times New Roman" w:cs="Times New Roman"/>
          <w:sz w:val="24"/>
          <w:szCs w:val="24"/>
        </w:rPr>
        <w:t>202</w:t>
      </w:r>
      <w:r w:rsidR="006E50F8">
        <w:rPr>
          <w:rFonts w:ascii="Times New Roman" w:hAnsi="Times New Roman" w:cs="Times New Roman"/>
          <w:sz w:val="24"/>
          <w:szCs w:val="24"/>
        </w:rPr>
        <w:t>5</w:t>
      </w:r>
      <w:r w:rsidRPr="00FB4E4C">
        <w:rPr>
          <w:rFonts w:ascii="Times New Roman" w:hAnsi="Times New Roman" w:cs="Times New Roman"/>
          <w:sz w:val="24"/>
          <w:szCs w:val="24"/>
        </w:rPr>
        <w:t>. aasta 1. jaanuari</w:t>
      </w:r>
      <w:r w:rsidRPr="008B51FD">
        <w:rPr>
          <w:rFonts w:ascii="Times New Roman" w:hAnsi="Times New Roman" w:cs="Times New Roman"/>
          <w:sz w:val="24"/>
          <w:szCs w:val="24"/>
        </w:rPr>
        <w:t xml:space="preserve"> alustatud ja </w:t>
      </w:r>
      <w:r w:rsidR="008B51FD">
        <w:rPr>
          <w:rFonts w:ascii="Times New Roman" w:hAnsi="Times New Roman" w:cs="Times New Roman"/>
          <w:sz w:val="24"/>
          <w:szCs w:val="24"/>
        </w:rPr>
        <w:t xml:space="preserve">pärast </w:t>
      </w:r>
      <w:r w:rsidR="008B51FD" w:rsidRPr="0003349E">
        <w:rPr>
          <w:rFonts w:ascii="Times New Roman" w:hAnsi="Times New Roman" w:cs="Times New Roman"/>
          <w:sz w:val="24"/>
          <w:szCs w:val="24"/>
        </w:rPr>
        <w:t>seda</w:t>
      </w:r>
      <w:r w:rsidR="008B51FD">
        <w:rPr>
          <w:rFonts w:ascii="Times New Roman" w:hAnsi="Times New Roman" w:cs="Times New Roman"/>
          <w:sz w:val="24"/>
          <w:szCs w:val="24"/>
        </w:rPr>
        <w:t xml:space="preserve"> kuupäeva </w:t>
      </w:r>
      <w:r w:rsidRPr="008B51FD">
        <w:rPr>
          <w:rFonts w:ascii="Times New Roman" w:hAnsi="Times New Roman" w:cs="Times New Roman"/>
          <w:sz w:val="24"/>
          <w:szCs w:val="24"/>
        </w:rPr>
        <w:t>jätkuva käesoleva seaduse § 5</w:t>
      </w:r>
      <w:r w:rsidR="008B51F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B51FD">
        <w:rPr>
          <w:rFonts w:ascii="Times New Roman" w:hAnsi="Times New Roman" w:cs="Times New Roman"/>
          <w:sz w:val="24"/>
          <w:szCs w:val="24"/>
        </w:rPr>
        <w:t xml:space="preserve"> lõikes</w:t>
      </w:r>
      <w:r w:rsidR="002519E4">
        <w:rPr>
          <w:rFonts w:ascii="Times New Roman" w:hAnsi="Times New Roman" w:cs="Times New Roman"/>
          <w:sz w:val="24"/>
          <w:szCs w:val="24"/>
        </w:rPr>
        <w:t> </w:t>
      </w:r>
      <w:r w:rsidR="00821B26">
        <w:rPr>
          <w:rFonts w:ascii="Times New Roman" w:hAnsi="Times New Roman" w:cs="Times New Roman"/>
          <w:sz w:val="24"/>
          <w:szCs w:val="24"/>
        </w:rPr>
        <w:t>1</w:t>
      </w:r>
      <w:r w:rsidRPr="008B51FD">
        <w:rPr>
          <w:rFonts w:ascii="Times New Roman" w:hAnsi="Times New Roman" w:cs="Times New Roman"/>
          <w:sz w:val="24"/>
          <w:szCs w:val="24"/>
        </w:rPr>
        <w:t xml:space="preserve"> nimetatud </w:t>
      </w:r>
      <w:r w:rsidR="00F1487D">
        <w:rPr>
          <w:rFonts w:ascii="Times New Roman" w:hAnsi="Times New Roman" w:cs="Times New Roman"/>
          <w:sz w:val="24"/>
          <w:szCs w:val="24"/>
        </w:rPr>
        <w:t>tegevuse kohta esitab isik sama</w:t>
      </w:r>
      <w:r w:rsidR="00E67255">
        <w:rPr>
          <w:rFonts w:ascii="Times New Roman" w:hAnsi="Times New Roman" w:cs="Times New Roman"/>
          <w:sz w:val="24"/>
          <w:szCs w:val="24"/>
        </w:rPr>
        <w:t xml:space="preserve"> paragrahvi lõikes 2</w:t>
      </w:r>
      <w:r w:rsidR="00F1487D">
        <w:rPr>
          <w:rFonts w:ascii="Times New Roman" w:hAnsi="Times New Roman" w:cs="Times New Roman"/>
          <w:sz w:val="24"/>
          <w:szCs w:val="24"/>
        </w:rPr>
        <w:t xml:space="preserve"> nimetatud </w:t>
      </w:r>
      <w:r w:rsidRPr="008B51FD">
        <w:rPr>
          <w:rFonts w:ascii="Times New Roman" w:hAnsi="Times New Roman" w:cs="Times New Roman"/>
          <w:sz w:val="24"/>
          <w:szCs w:val="24"/>
        </w:rPr>
        <w:t xml:space="preserve">andmed Keskkonnaametile </w:t>
      </w:r>
      <w:r w:rsidR="008B51FD" w:rsidRPr="00F1487D">
        <w:rPr>
          <w:rFonts w:ascii="Times New Roman" w:hAnsi="Times New Roman" w:cs="Times New Roman"/>
          <w:sz w:val="24"/>
          <w:szCs w:val="24"/>
        </w:rPr>
        <w:t>202</w:t>
      </w:r>
      <w:r w:rsidR="00F1487D" w:rsidRPr="00F1487D">
        <w:rPr>
          <w:rFonts w:ascii="Times New Roman" w:hAnsi="Times New Roman" w:cs="Times New Roman"/>
          <w:sz w:val="24"/>
          <w:szCs w:val="24"/>
        </w:rPr>
        <w:t>5</w:t>
      </w:r>
      <w:r w:rsidR="008B51FD" w:rsidRPr="00F1487D">
        <w:rPr>
          <w:rFonts w:ascii="Times New Roman" w:hAnsi="Times New Roman" w:cs="Times New Roman"/>
          <w:sz w:val="24"/>
          <w:szCs w:val="24"/>
        </w:rPr>
        <w:t>. aasta 1. novembriks</w:t>
      </w:r>
      <w:r w:rsidR="008B51FD">
        <w:rPr>
          <w:rFonts w:ascii="Times New Roman" w:hAnsi="Times New Roman" w:cs="Times New Roman"/>
          <w:sz w:val="24"/>
          <w:szCs w:val="24"/>
        </w:rPr>
        <w:t>.“</w:t>
      </w:r>
      <w:r w:rsidR="00F81427">
        <w:rPr>
          <w:rFonts w:ascii="Times New Roman" w:hAnsi="Times New Roman" w:cs="Times New Roman"/>
          <w:sz w:val="24"/>
          <w:szCs w:val="24"/>
        </w:rPr>
        <w:t>;</w:t>
      </w:r>
    </w:p>
    <w:p w14:paraId="5985CEB9" w14:textId="77777777" w:rsidR="004B5BAD" w:rsidRPr="008B51FD" w:rsidRDefault="004B5BAD" w:rsidP="00585C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EE75A6" w14:textId="7EA40284" w:rsidR="00585C06" w:rsidRPr="00585C06" w:rsidRDefault="008B51FD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8B51FD">
        <w:rPr>
          <w:rFonts w:ascii="Times New Roman" w:hAnsi="Times New Roman" w:cs="Times New Roman"/>
          <w:b/>
          <w:sz w:val="24"/>
          <w:szCs w:val="24"/>
        </w:rPr>
        <w:t>1</w:t>
      </w:r>
      <w:r w:rsidR="0043288C">
        <w:rPr>
          <w:rFonts w:ascii="Times New Roman" w:hAnsi="Times New Roman" w:cs="Times New Roman"/>
          <w:b/>
          <w:sz w:val="24"/>
          <w:szCs w:val="24"/>
        </w:rPr>
        <w:t>6</w:t>
      </w:r>
      <w:r w:rsidRPr="008B51FD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5C06" w:rsidRPr="00585C06">
        <w:rPr>
          <w:rFonts w:ascii="Times New Roman" w:hAnsi="Times New Roman" w:cs="Times New Roman"/>
          <w:sz w:val="24"/>
          <w:szCs w:val="24"/>
        </w:rPr>
        <w:t>seaduse normitehniline märkus muudetakse ja sõnastatakse järgmiselt:</w:t>
      </w:r>
    </w:p>
    <w:p w14:paraId="51139AA8" w14:textId="55AA63C8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>„</w:t>
      </w:r>
      <w:r w:rsidRPr="00585C0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C704D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Nõukogu direktiiv 66/401/EMÜ söödakultuuride seemne turustamise kohta (EÜT</w:t>
      </w:r>
      <w:r w:rsidR="008F1646">
        <w:rPr>
          <w:rFonts w:ascii="Times New Roman" w:hAnsi="Times New Roman" w:cs="Times New Roman"/>
          <w:sz w:val="24"/>
          <w:szCs w:val="24"/>
        </w:rPr>
        <w:t xml:space="preserve"> </w:t>
      </w:r>
      <w:r w:rsidRPr="00585C06">
        <w:rPr>
          <w:rFonts w:ascii="Times New Roman" w:hAnsi="Times New Roman" w:cs="Times New Roman"/>
          <w:sz w:val="24"/>
          <w:szCs w:val="24"/>
        </w:rPr>
        <w:t xml:space="preserve">125, 11.07.1966, lk 2298–2308), muudetud direktiividega 69/63/EMÜ (EÜT L 48, 26.02.1969, lk </w:t>
      </w:r>
      <w:r w:rsidR="006F3C5D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8–12), 71/162/EMÜ (EÜT L 87, 17.04.1971, lk</w:t>
      </w:r>
      <w:r w:rsidR="0042166B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24–28), 72/274/EMÜ (EÜT L 171, 29.07.1972, lk</w:t>
      </w:r>
      <w:r w:rsidR="00496E52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37–38), 72/418/EMÜ (EÜT L 287, 26.12.1972, lk</w:t>
      </w:r>
      <w:r w:rsidR="00E15AC7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 xml:space="preserve">22–30), 73/438/EMÜ (EÜT </w:t>
      </w:r>
      <w:r w:rsidR="001078DA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L 356, 27.12.1973, lk</w:t>
      </w:r>
      <w:r w:rsidR="00E15AC7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79–82), 75/444/EMÜ (EÜT L 196, 26.07.1975, lk</w:t>
      </w:r>
      <w:r w:rsidR="005F51F9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6–13), 78/55/EMÜ (EÜT L 16, 20.01.1978, lk</w:t>
      </w:r>
      <w:r w:rsidR="00BD31A3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 xml:space="preserve">23–29), 78/386/EMÜ (EÜT L 113, 25.04.1978, lk </w:t>
      </w:r>
      <w:r w:rsidR="006A3B79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1–</w:t>
      </w:r>
      <w:r w:rsidR="009B7491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12), 78/692/EMÜ (EÜT L 236, 26.08.1978, lk</w:t>
      </w:r>
      <w:r w:rsidR="00E15AC7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13–18), 78/1020/EMÜ (EÜT</w:t>
      </w:r>
      <w:r w:rsidR="008F1646">
        <w:rPr>
          <w:rFonts w:ascii="Times New Roman" w:hAnsi="Times New Roman" w:cs="Times New Roman"/>
          <w:sz w:val="24"/>
          <w:szCs w:val="24"/>
        </w:rPr>
        <w:t xml:space="preserve"> </w:t>
      </w:r>
      <w:r w:rsidRPr="00585C06">
        <w:rPr>
          <w:rFonts w:ascii="Times New Roman" w:hAnsi="Times New Roman" w:cs="Times New Roman"/>
          <w:sz w:val="24"/>
          <w:szCs w:val="24"/>
        </w:rPr>
        <w:t>L 350,</w:t>
      </w:r>
      <w:r w:rsidR="008F1646">
        <w:rPr>
          <w:rFonts w:ascii="Times New Roman" w:hAnsi="Times New Roman" w:cs="Times New Roman"/>
          <w:sz w:val="24"/>
          <w:szCs w:val="24"/>
        </w:rPr>
        <w:t xml:space="preserve"> </w:t>
      </w:r>
      <w:r w:rsidRPr="00585C06">
        <w:rPr>
          <w:rFonts w:ascii="Times New Roman" w:hAnsi="Times New Roman" w:cs="Times New Roman"/>
          <w:sz w:val="24"/>
          <w:szCs w:val="24"/>
        </w:rPr>
        <w:t>14.12.1978, lk</w:t>
      </w:r>
      <w:r w:rsidR="00174E9B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27), 79/641/EMÜ (EÜT L 183, 19.07.1979, lk</w:t>
      </w:r>
      <w:r w:rsidR="00020DA8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 xml:space="preserve">13–16), 79/692/EMÜ (EÜT </w:t>
      </w:r>
      <w:r w:rsidR="00682409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 xml:space="preserve">L </w:t>
      </w:r>
      <w:r w:rsidR="00682409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 xml:space="preserve">205, 13.08.1979, lk 1–4), 80/754/EMÜ (EÜT L 207, 09.08.1980, lk 36), 81/126/EMÜ (EÜT L 67, 12.03.1981, lk 36–37), 82/287/EMÜ (EÜT L 131, 13.05.1982, lk 24–26), 85/38/EMÜ (EÜT L 16, 19.01.1985, lk 41–42), 86/155/EMÜ (EÜT L 118, 07.05.1986, lk </w:t>
      </w:r>
      <w:r w:rsidR="00A43862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23–</w:t>
      </w:r>
      <w:r w:rsidR="008326AB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27), 87/120/EMÜ (EÜT L 49, 18.02.1987, lk 39–43), 87/480/EMÜ (EÜT L 273, 26.09.1987, lk</w:t>
      </w:r>
      <w:r w:rsidR="00E15AC7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43–44), 88/332/EMÜ (EÜT L 151, 17.06.1988, lk</w:t>
      </w:r>
      <w:r w:rsidR="00A17AAE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 xml:space="preserve">82–83), 88/380/EMÜ (EÜT </w:t>
      </w:r>
      <w:r w:rsidR="00C92CFC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L 187, 16.07.1988, lk 31–48), 89/100/EMÜ (EÜT L 38, 10.02.1989, lk 36), 92/19/EMÜ (EÜT L 104, 22.04.1992, lk 61–62), 96/18/EÜ (EÜT L 76, 26.03.1996, lk 21–22), 96/72/EÜ (EÜT L 304, 27.11.1996, lk 10–11), 98/95/EÜ (EÜT L 25, 01.02.1999, lk 1–26), 98/96/EÜ (EÜT L 25, 01.02.1999, lk</w:t>
      </w:r>
      <w:r w:rsidR="00E15AC7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27–33), 2001/64/EÜ (EÜT L 234, 01.09.2001, lk</w:t>
      </w:r>
      <w:r w:rsidR="00E15AC7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60–61), 2003/61/EÜ (ELT L 165, 03.07.2003, lk 23–28), 2004/55/EÜ (ELT L 114, 21.04.2004, lk 18), 2004/117/EÜ (ELT L 14, 18.01.2005, lk</w:t>
      </w:r>
      <w:r w:rsidR="00020DA8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 xml:space="preserve">18–33), 2007/72/EÜ (ELT L 329, 14.12.2007, lk </w:t>
      </w:r>
      <w:r w:rsidR="00DB2DFB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37–</w:t>
      </w:r>
      <w:r w:rsidR="00827CD4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39), 2009/74/EÜ (ELT L 166, 27.06.2009, lk</w:t>
      </w:r>
      <w:r w:rsidR="00020DA8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40–70), 2012/37/EL (ELT L 325, 23.11.2012, lk</w:t>
      </w:r>
      <w:r w:rsidR="00E15AC7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13</w:t>
      </w:r>
      <w:r w:rsidR="00B50F61" w:rsidRPr="00585C06">
        <w:rPr>
          <w:rFonts w:ascii="Times New Roman" w:hAnsi="Times New Roman" w:cs="Times New Roman"/>
          <w:sz w:val="24"/>
          <w:szCs w:val="24"/>
        </w:rPr>
        <w:t>–</w:t>
      </w:r>
      <w:r w:rsidR="00B50F61">
        <w:rPr>
          <w:rFonts w:ascii="Times New Roman" w:hAnsi="Times New Roman" w:cs="Times New Roman"/>
          <w:sz w:val="24"/>
          <w:szCs w:val="24"/>
        </w:rPr>
        <w:t>14</w:t>
      </w:r>
      <w:r w:rsidRPr="00585C06">
        <w:rPr>
          <w:rFonts w:ascii="Times New Roman" w:hAnsi="Times New Roman" w:cs="Times New Roman"/>
          <w:sz w:val="24"/>
          <w:szCs w:val="24"/>
        </w:rPr>
        <w:t>), (EL) 2016/317 (ELT L 60, 05.03.2016, lk 72</w:t>
      </w:r>
      <w:r w:rsidR="00B50F61" w:rsidRPr="00585C06">
        <w:rPr>
          <w:rFonts w:ascii="Times New Roman" w:hAnsi="Times New Roman" w:cs="Times New Roman"/>
          <w:sz w:val="24"/>
          <w:szCs w:val="24"/>
        </w:rPr>
        <w:t>–</w:t>
      </w:r>
      <w:r w:rsidR="00B50F61">
        <w:rPr>
          <w:rFonts w:ascii="Times New Roman" w:hAnsi="Times New Roman" w:cs="Times New Roman"/>
          <w:sz w:val="24"/>
          <w:szCs w:val="24"/>
        </w:rPr>
        <w:t>75</w:t>
      </w:r>
      <w:r w:rsidRPr="00585C06">
        <w:rPr>
          <w:rFonts w:ascii="Times New Roman" w:hAnsi="Times New Roman" w:cs="Times New Roman"/>
          <w:sz w:val="24"/>
          <w:szCs w:val="24"/>
        </w:rPr>
        <w:t xml:space="preserve">), (EL) 2016/2109 (ELT </w:t>
      </w:r>
      <w:r w:rsidR="001F2D73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L 327, 02.12.2016, lk 59</w:t>
      </w:r>
      <w:r w:rsidR="00B50F61" w:rsidRPr="00585C06">
        <w:rPr>
          <w:rFonts w:ascii="Times New Roman" w:hAnsi="Times New Roman" w:cs="Times New Roman"/>
          <w:sz w:val="24"/>
          <w:szCs w:val="24"/>
        </w:rPr>
        <w:t>–</w:t>
      </w:r>
      <w:r w:rsidR="00B50F61">
        <w:rPr>
          <w:rFonts w:ascii="Times New Roman" w:hAnsi="Times New Roman" w:cs="Times New Roman"/>
          <w:sz w:val="24"/>
          <w:szCs w:val="24"/>
        </w:rPr>
        <w:t>75</w:t>
      </w:r>
      <w:r w:rsidRPr="00D03E93">
        <w:rPr>
          <w:rFonts w:ascii="Times New Roman" w:hAnsi="Times New Roman" w:cs="Times New Roman"/>
          <w:sz w:val="24"/>
          <w:szCs w:val="24"/>
        </w:rPr>
        <w:t>)</w:t>
      </w:r>
      <w:r w:rsidR="00C63081" w:rsidRPr="00D03E93">
        <w:rPr>
          <w:rFonts w:ascii="Times New Roman" w:hAnsi="Times New Roman" w:cs="Times New Roman"/>
          <w:sz w:val="24"/>
          <w:szCs w:val="24"/>
        </w:rPr>
        <w:t>,</w:t>
      </w:r>
      <w:r w:rsidRPr="00D03E93">
        <w:rPr>
          <w:rFonts w:ascii="Times New Roman" w:hAnsi="Times New Roman" w:cs="Times New Roman"/>
          <w:sz w:val="24"/>
          <w:szCs w:val="24"/>
        </w:rPr>
        <w:t xml:space="preserve"> (EL) 2018/1028 (ELT L 184, 20.07.2018, lk</w:t>
      </w:r>
      <w:r w:rsidR="00E17759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>7</w:t>
      </w:r>
      <w:r w:rsidR="00B50F61" w:rsidRPr="00585C06">
        <w:rPr>
          <w:rFonts w:ascii="Times New Roman" w:hAnsi="Times New Roman" w:cs="Times New Roman"/>
          <w:sz w:val="24"/>
          <w:szCs w:val="24"/>
        </w:rPr>
        <w:t>–</w:t>
      </w:r>
      <w:r w:rsidR="00B50F61">
        <w:rPr>
          <w:rFonts w:ascii="Times New Roman" w:hAnsi="Times New Roman" w:cs="Times New Roman"/>
          <w:sz w:val="24"/>
          <w:szCs w:val="24"/>
        </w:rPr>
        <w:t>9</w:t>
      </w:r>
      <w:r w:rsidRPr="00D03E93">
        <w:rPr>
          <w:rFonts w:ascii="Times New Roman" w:hAnsi="Times New Roman" w:cs="Times New Roman"/>
          <w:sz w:val="24"/>
          <w:szCs w:val="24"/>
        </w:rPr>
        <w:t>)</w:t>
      </w:r>
      <w:r w:rsidR="00C63081" w:rsidRPr="00D03E93">
        <w:rPr>
          <w:rFonts w:ascii="Times New Roman" w:hAnsi="Times New Roman" w:cs="Times New Roman"/>
          <w:sz w:val="24"/>
          <w:szCs w:val="24"/>
        </w:rPr>
        <w:t>, (EL</w:t>
      </w:r>
      <w:r w:rsidR="00C63081">
        <w:rPr>
          <w:rFonts w:ascii="Times New Roman" w:hAnsi="Times New Roman" w:cs="Times New Roman"/>
          <w:sz w:val="24"/>
          <w:szCs w:val="24"/>
        </w:rPr>
        <w:t xml:space="preserve">) </w:t>
      </w:r>
      <w:r w:rsidR="00E24307">
        <w:rPr>
          <w:rFonts w:ascii="Times New Roman" w:hAnsi="Times New Roman" w:cs="Times New Roman"/>
          <w:sz w:val="24"/>
          <w:szCs w:val="24"/>
        </w:rPr>
        <w:t> </w:t>
      </w:r>
      <w:r w:rsidR="00C63081" w:rsidRPr="00C63081">
        <w:rPr>
          <w:rFonts w:ascii="Times New Roman" w:hAnsi="Times New Roman" w:cs="Times New Roman"/>
          <w:sz w:val="24"/>
          <w:szCs w:val="24"/>
        </w:rPr>
        <w:t>2020/177 (ELT L 41, 13.02.2020, lk</w:t>
      </w:r>
      <w:r w:rsidR="00E15AC7">
        <w:rPr>
          <w:rFonts w:ascii="Times New Roman" w:hAnsi="Times New Roman" w:cs="Times New Roman"/>
          <w:sz w:val="24"/>
          <w:szCs w:val="24"/>
        </w:rPr>
        <w:t> </w:t>
      </w:r>
      <w:r w:rsidR="00C63081" w:rsidRPr="00C63081">
        <w:rPr>
          <w:rFonts w:ascii="Times New Roman" w:hAnsi="Times New Roman" w:cs="Times New Roman"/>
          <w:sz w:val="24"/>
          <w:szCs w:val="24"/>
        </w:rPr>
        <w:t>1‒77)</w:t>
      </w:r>
      <w:r w:rsidR="00C63081">
        <w:rPr>
          <w:rFonts w:ascii="Times New Roman" w:hAnsi="Times New Roman" w:cs="Times New Roman"/>
          <w:sz w:val="24"/>
          <w:szCs w:val="24"/>
        </w:rPr>
        <w:t>,</w:t>
      </w:r>
      <w:r w:rsidR="00C63081" w:rsidRPr="00C63081">
        <w:rPr>
          <w:rFonts w:ascii="Times New Roman" w:hAnsi="Times New Roman" w:cs="Times New Roman"/>
          <w:sz w:val="24"/>
          <w:szCs w:val="24"/>
        </w:rPr>
        <w:t xml:space="preserve"> </w:t>
      </w:r>
      <w:r w:rsidR="002336B8">
        <w:rPr>
          <w:rFonts w:ascii="Times New Roman" w:hAnsi="Times New Roman" w:cs="Times New Roman"/>
          <w:sz w:val="24"/>
          <w:szCs w:val="24"/>
        </w:rPr>
        <w:t xml:space="preserve">(EL) </w:t>
      </w:r>
      <w:r w:rsidR="00C63081" w:rsidRPr="00C63081">
        <w:rPr>
          <w:rFonts w:ascii="Times New Roman" w:hAnsi="Times New Roman" w:cs="Times New Roman"/>
          <w:sz w:val="24"/>
          <w:szCs w:val="24"/>
        </w:rPr>
        <w:t xml:space="preserve">2021/415 (ELT L 81, 09.03.2021, lk </w:t>
      </w:r>
      <w:r w:rsidR="00E24307">
        <w:rPr>
          <w:rFonts w:ascii="Times New Roman" w:hAnsi="Times New Roman" w:cs="Times New Roman"/>
          <w:sz w:val="24"/>
          <w:szCs w:val="24"/>
        </w:rPr>
        <w:t> </w:t>
      </w:r>
      <w:r w:rsidR="00C63081" w:rsidRPr="00C63081">
        <w:rPr>
          <w:rFonts w:ascii="Times New Roman" w:hAnsi="Times New Roman" w:cs="Times New Roman"/>
          <w:sz w:val="24"/>
          <w:szCs w:val="24"/>
        </w:rPr>
        <w:t>65–69)</w:t>
      </w:r>
      <w:r w:rsidR="00C63081">
        <w:rPr>
          <w:rFonts w:ascii="Times New Roman" w:hAnsi="Times New Roman" w:cs="Times New Roman"/>
          <w:sz w:val="24"/>
          <w:szCs w:val="24"/>
        </w:rPr>
        <w:t xml:space="preserve">, (EL) </w:t>
      </w:r>
      <w:r w:rsidR="00C63081" w:rsidRPr="00C63081">
        <w:rPr>
          <w:rFonts w:ascii="Times New Roman" w:hAnsi="Times New Roman" w:cs="Times New Roman"/>
          <w:sz w:val="24"/>
          <w:szCs w:val="24"/>
        </w:rPr>
        <w:t>2021/971 (ELT L 241, 17.</w:t>
      </w:r>
      <w:r w:rsidR="00824D85">
        <w:rPr>
          <w:rFonts w:ascii="Times New Roman" w:hAnsi="Times New Roman" w:cs="Times New Roman"/>
          <w:sz w:val="24"/>
          <w:szCs w:val="24"/>
        </w:rPr>
        <w:t>0</w:t>
      </w:r>
      <w:r w:rsidR="00C63081" w:rsidRPr="00C63081">
        <w:rPr>
          <w:rFonts w:ascii="Times New Roman" w:hAnsi="Times New Roman" w:cs="Times New Roman"/>
          <w:sz w:val="24"/>
          <w:szCs w:val="24"/>
        </w:rPr>
        <w:t>6.2021, lk 62–65)</w:t>
      </w:r>
      <w:r w:rsidRPr="00585C06">
        <w:rPr>
          <w:rFonts w:ascii="Times New Roman" w:hAnsi="Times New Roman" w:cs="Times New Roman"/>
          <w:sz w:val="24"/>
          <w:szCs w:val="24"/>
        </w:rPr>
        <w:t>;</w:t>
      </w:r>
    </w:p>
    <w:p w14:paraId="78210EAC" w14:textId="3628FE00" w:rsidR="00585C06" w:rsidRPr="00D03E93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 xml:space="preserve">nõukogu direktiiv 66/402/EMÜ teraviljaseemne turustamise kohta (EÜT 125, 11.07.1966, lk </w:t>
      </w:r>
      <w:r w:rsidR="00F74D60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2309–2319), muudetud direktiividega 69/60/EMÜ (EÜT L 48, 26.02.1969, lk</w:t>
      </w:r>
      <w:r w:rsidR="00020DA8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 xml:space="preserve">1–3), 71/162/EMÜ (EÜT L 87, 17.04.1971, lk 24–28), 72/274/EMÜ (EÜT L 171, 29.07.1972, lk </w:t>
      </w:r>
      <w:r w:rsidR="009052CE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37–</w:t>
      </w:r>
      <w:r w:rsidR="005B351B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38), 72/418/EMÜ (EÜT L 287, 26.12.1972, lk 22–30), 73/438/EMÜ (EÜT L 356, 27.12.1973, lk</w:t>
      </w:r>
      <w:r w:rsidR="00020DA8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79–82), 75/444/EMÜ (EÜT L 196, 26.07.1975, lk</w:t>
      </w:r>
      <w:r w:rsidR="00020DA8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 xml:space="preserve">6–13), 78/55/EMÜ (EÜT </w:t>
      </w:r>
      <w:r w:rsidR="00C44F18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 xml:space="preserve">L </w:t>
      </w:r>
      <w:r w:rsidR="00C44F18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16, 20.01.1978, lk</w:t>
      </w:r>
      <w:r w:rsidR="00020DA8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23–29), 78/387/EMÜ (EÜT L 113, 25.04.1978, lk</w:t>
      </w:r>
      <w:r w:rsidR="00020DA8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13–19), 78/692/EMÜ (EÜT L 236, 26.08.1978, lk</w:t>
      </w:r>
      <w:r w:rsidR="002C18CF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13–18), 78/1020/EMÜ (EÜT L 350, 14.12.1978, lk</w:t>
      </w:r>
      <w:r w:rsidR="008F1646">
        <w:rPr>
          <w:rFonts w:ascii="Times New Roman" w:hAnsi="Times New Roman" w:cs="Times New Roman"/>
          <w:sz w:val="24"/>
          <w:szCs w:val="24"/>
        </w:rPr>
        <w:t xml:space="preserve"> </w:t>
      </w:r>
      <w:r w:rsidR="00850728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27), 79/641/EMÜ (EÜT L 183, 19.07.1979, lk</w:t>
      </w:r>
      <w:r w:rsidR="00020DA8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13–16), 79/692/EMÜ (EÜT L 205, 13.08.1979, lk</w:t>
      </w:r>
      <w:r w:rsidR="00020DA8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1–4), 81/126/EMÜ (EÜT L 67, 12.03.1981, lk</w:t>
      </w:r>
      <w:r w:rsidR="00020DA8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 xml:space="preserve">36–37), 86/155/EMÜ (EÜT </w:t>
      </w:r>
      <w:r w:rsidR="00261F13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 xml:space="preserve">L </w:t>
      </w:r>
      <w:r w:rsidR="00261F13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118, 07.05.1986, lk</w:t>
      </w:r>
      <w:r w:rsidR="00020DA8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23–27), 86/320/EMÜ (EÜT L 200, 23.07.1986, lk</w:t>
      </w:r>
      <w:r w:rsidR="00020DA8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38), 87/120/EMÜ (EÜT L 49, 18.02.1987, lk</w:t>
      </w:r>
      <w:r w:rsidR="00020DA8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 xml:space="preserve">39–43), 88/332/EMÜ (EÜT L 151, 17.06.1988, lk </w:t>
      </w:r>
      <w:r w:rsidR="00D20C3C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82–</w:t>
      </w:r>
      <w:r w:rsidR="00990726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83), 88/380/EMÜ (EÜT L 187, 16.07.1988, lk</w:t>
      </w:r>
      <w:r w:rsidR="002C18CF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31–48), 88/506/EMÜ (EÜT L 274, 06.10.1988, lk</w:t>
      </w:r>
      <w:r w:rsidR="002C18CF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44), 89/2/EMÜ (EÜT L 5, 07.01.1989, lk</w:t>
      </w:r>
      <w:r w:rsidR="00020DA8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 xml:space="preserve">31), 90/623/EMÜ (EÜT L 333, 30.11.1990, lk 65), 93/2/EMÜ (EÜT L 54, 05.03.1993, lk 20), 95/6/EÜ (EÜT L 67, 25.03.1995, lk 30–32), 96/72/EÜ (EÜT L 304, 27.11.1996, lk 10–11), 98/95/EÜ (EÜT L 25, 01.02.1999, lk </w:t>
      </w:r>
      <w:r w:rsidR="001B0CD3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 xml:space="preserve">1–26), 98/96/EÜ (EÜT L 25, 01.02.1999, lk 27–33), 99/08/EÜ (EÜT L 50, 26.02.1999, lk </w:t>
      </w:r>
      <w:r w:rsidR="003A53EA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26), 1999/54/EÜ (EÜT L 142, 05.06.1999, lk 30–31), 2001/64/EÜ (EÜT L 234, 01.09.2001, lk 60–61), 2003/61/EÜ (ELT L 165, 03.07.2003, lk</w:t>
      </w:r>
      <w:r w:rsidR="002C18CF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23–28), 2004/117/EÜ (ELT L 14, 18.01.2005, lk 18–33), 2006/55/EÜ (ELT L 159, 13.06.2006, lk 13), 2009/74/EÜ (ELT L 166, 27.06.2009, lk 40–70), 2012/1/EL (ELT L 4, 07.01.2012, lk 8</w:t>
      </w:r>
      <w:r w:rsidR="00B50F61" w:rsidRPr="00585C06">
        <w:rPr>
          <w:rFonts w:ascii="Times New Roman" w:hAnsi="Times New Roman" w:cs="Times New Roman"/>
          <w:sz w:val="24"/>
          <w:szCs w:val="24"/>
        </w:rPr>
        <w:t>–</w:t>
      </w:r>
      <w:r w:rsidR="00B50F61">
        <w:rPr>
          <w:rFonts w:ascii="Times New Roman" w:hAnsi="Times New Roman" w:cs="Times New Roman"/>
          <w:sz w:val="24"/>
          <w:szCs w:val="24"/>
        </w:rPr>
        <w:t>9</w:t>
      </w:r>
      <w:r w:rsidRPr="00585C06">
        <w:rPr>
          <w:rFonts w:ascii="Times New Roman" w:hAnsi="Times New Roman" w:cs="Times New Roman"/>
          <w:sz w:val="24"/>
          <w:szCs w:val="24"/>
        </w:rPr>
        <w:t xml:space="preserve">), 2012/37/EL (ELT L 325, </w:t>
      </w:r>
      <w:r w:rsidRPr="00585C06">
        <w:rPr>
          <w:rFonts w:ascii="Times New Roman" w:hAnsi="Times New Roman" w:cs="Times New Roman"/>
          <w:sz w:val="24"/>
          <w:szCs w:val="24"/>
        </w:rPr>
        <w:lastRenderedPageBreak/>
        <w:t>23.11.2012, lk 13</w:t>
      </w:r>
      <w:r w:rsidR="00B50F61" w:rsidRPr="00585C06">
        <w:rPr>
          <w:rFonts w:ascii="Times New Roman" w:hAnsi="Times New Roman" w:cs="Times New Roman"/>
          <w:sz w:val="24"/>
          <w:szCs w:val="24"/>
        </w:rPr>
        <w:t>–</w:t>
      </w:r>
      <w:r w:rsidR="00B50F61">
        <w:rPr>
          <w:rFonts w:ascii="Times New Roman" w:hAnsi="Times New Roman" w:cs="Times New Roman"/>
          <w:sz w:val="24"/>
          <w:szCs w:val="24"/>
        </w:rPr>
        <w:t>14</w:t>
      </w:r>
      <w:r w:rsidRPr="00585C06">
        <w:rPr>
          <w:rFonts w:ascii="Times New Roman" w:hAnsi="Times New Roman" w:cs="Times New Roman"/>
          <w:sz w:val="24"/>
          <w:szCs w:val="24"/>
        </w:rPr>
        <w:t>), (EL) 2015/1955 (ELT L 284, 30.10.2015, lk 142</w:t>
      </w:r>
      <w:r w:rsidR="00B50F61" w:rsidRPr="00585C06">
        <w:rPr>
          <w:rFonts w:ascii="Times New Roman" w:hAnsi="Times New Roman" w:cs="Times New Roman"/>
          <w:sz w:val="24"/>
          <w:szCs w:val="24"/>
        </w:rPr>
        <w:t>–</w:t>
      </w:r>
      <w:r w:rsidR="00B50F61">
        <w:rPr>
          <w:rFonts w:ascii="Times New Roman" w:hAnsi="Times New Roman" w:cs="Times New Roman"/>
          <w:sz w:val="24"/>
          <w:szCs w:val="24"/>
        </w:rPr>
        <w:t>145</w:t>
      </w:r>
      <w:r w:rsidRPr="00585C06">
        <w:rPr>
          <w:rFonts w:ascii="Times New Roman" w:hAnsi="Times New Roman" w:cs="Times New Roman"/>
          <w:sz w:val="24"/>
          <w:szCs w:val="24"/>
        </w:rPr>
        <w:t>), (EL) 2016/317 (ELT L 60, 05.03.2016, lk</w:t>
      </w:r>
      <w:r w:rsidR="00020DA8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>72</w:t>
      </w:r>
      <w:r w:rsidR="00B50F61" w:rsidRPr="00585C06">
        <w:rPr>
          <w:rFonts w:ascii="Times New Roman" w:hAnsi="Times New Roman" w:cs="Times New Roman"/>
          <w:sz w:val="24"/>
          <w:szCs w:val="24"/>
        </w:rPr>
        <w:t>–</w:t>
      </w:r>
      <w:r w:rsidR="00B50F61">
        <w:rPr>
          <w:rFonts w:ascii="Times New Roman" w:hAnsi="Times New Roman" w:cs="Times New Roman"/>
          <w:sz w:val="24"/>
          <w:szCs w:val="24"/>
        </w:rPr>
        <w:t>75</w:t>
      </w:r>
      <w:r w:rsidRPr="00D03E93">
        <w:rPr>
          <w:rFonts w:ascii="Times New Roman" w:hAnsi="Times New Roman" w:cs="Times New Roman"/>
          <w:sz w:val="24"/>
          <w:szCs w:val="24"/>
        </w:rPr>
        <w:t>)</w:t>
      </w:r>
      <w:r w:rsidR="00C63081" w:rsidRPr="00D03E93">
        <w:rPr>
          <w:rFonts w:ascii="Times New Roman" w:hAnsi="Times New Roman" w:cs="Times New Roman"/>
          <w:sz w:val="24"/>
          <w:szCs w:val="24"/>
        </w:rPr>
        <w:t>,</w:t>
      </w:r>
      <w:r w:rsidRPr="00D03E93">
        <w:rPr>
          <w:rFonts w:ascii="Times New Roman" w:hAnsi="Times New Roman" w:cs="Times New Roman"/>
          <w:sz w:val="24"/>
          <w:szCs w:val="24"/>
        </w:rPr>
        <w:t xml:space="preserve"> (EL) 2018/1027 (ELT L 184, 20.07.2018, lk</w:t>
      </w:r>
      <w:r w:rsidR="00020DA8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>4</w:t>
      </w:r>
      <w:r w:rsidR="00B50F61" w:rsidRPr="00585C06">
        <w:rPr>
          <w:rFonts w:ascii="Times New Roman" w:hAnsi="Times New Roman" w:cs="Times New Roman"/>
          <w:sz w:val="24"/>
          <w:szCs w:val="24"/>
        </w:rPr>
        <w:t>–</w:t>
      </w:r>
      <w:r w:rsidR="00B50F61">
        <w:rPr>
          <w:rFonts w:ascii="Times New Roman" w:hAnsi="Times New Roman" w:cs="Times New Roman"/>
          <w:sz w:val="24"/>
          <w:szCs w:val="24"/>
        </w:rPr>
        <w:t>6</w:t>
      </w:r>
      <w:r w:rsidRPr="00D03E93">
        <w:rPr>
          <w:rFonts w:ascii="Times New Roman" w:hAnsi="Times New Roman" w:cs="Times New Roman"/>
          <w:sz w:val="24"/>
          <w:szCs w:val="24"/>
        </w:rPr>
        <w:t>)</w:t>
      </w:r>
      <w:r w:rsidR="00C63081" w:rsidRPr="00D03E93">
        <w:rPr>
          <w:rFonts w:ascii="Times New Roman" w:hAnsi="Times New Roman" w:cs="Times New Roman"/>
          <w:sz w:val="24"/>
          <w:szCs w:val="24"/>
        </w:rPr>
        <w:t xml:space="preserve">, (EL) </w:t>
      </w:r>
      <w:r w:rsidR="00950266">
        <w:rPr>
          <w:rFonts w:ascii="Times New Roman" w:hAnsi="Times New Roman" w:cs="Times New Roman"/>
          <w:sz w:val="24"/>
          <w:szCs w:val="24"/>
        </w:rPr>
        <w:t> </w:t>
      </w:r>
      <w:r w:rsidR="00C63081" w:rsidRPr="00D03E93">
        <w:rPr>
          <w:rFonts w:ascii="Times New Roman" w:hAnsi="Times New Roman" w:cs="Times New Roman"/>
          <w:sz w:val="24"/>
          <w:szCs w:val="24"/>
        </w:rPr>
        <w:t xml:space="preserve">2020/177 (ELT L 41, 13.02.2020, lk 1‒77), (EL) 2021/415 (ELT L 81, 09.03.2021, lk </w:t>
      </w:r>
      <w:r w:rsidR="000A5CA3">
        <w:rPr>
          <w:rFonts w:ascii="Times New Roman" w:hAnsi="Times New Roman" w:cs="Times New Roman"/>
          <w:sz w:val="24"/>
          <w:szCs w:val="24"/>
        </w:rPr>
        <w:t> </w:t>
      </w:r>
      <w:r w:rsidR="00C63081" w:rsidRPr="00D03E93">
        <w:rPr>
          <w:rFonts w:ascii="Times New Roman" w:hAnsi="Times New Roman" w:cs="Times New Roman"/>
          <w:sz w:val="24"/>
          <w:szCs w:val="24"/>
        </w:rPr>
        <w:t>65–69), (EL) 2021/2171 (ELT L 438, 08.12.2021, lk 84–85), (EL)</w:t>
      </w:r>
      <w:r w:rsidR="00C63081" w:rsidRPr="00D03E93">
        <w:t xml:space="preserve"> </w:t>
      </w:r>
      <w:r w:rsidR="00C63081" w:rsidRPr="00D03E93">
        <w:rPr>
          <w:rFonts w:ascii="Times New Roman" w:hAnsi="Times New Roman" w:cs="Times New Roman"/>
          <w:sz w:val="24"/>
          <w:szCs w:val="24"/>
        </w:rPr>
        <w:t>2021/971 (ELT L 241, 17.</w:t>
      </w:r>
      <w:r w:rsidR="000A5DF3">
        <w:rPr>
          <w:rFonts w:ascii="Times New Roman" w:hAnsi="Times New Roman" w:cs="Times New Roman"/>
          <w:sz w:val="24"/>
          <w:szCs w:val="24"/>
        </w:rPr>
        <w:t>0</w:t>
      </w:r>
      <w:r w:rsidR="00C63081" w:rsidRPr="00D03E93">
        <w:rPr>
          <w:rFonts w:ascii="Times New Roman" w:hAnsi="Times New Roman" w:cs="Times New Roman"/>
          <w:sz w:val="24"/>
          <w:szCs w:val="24"/>
        </w:rPr>
        <w:t xml:space="preserve">6.2021, lk 62–65), (EL) 2021/1927 (ELT L 393, </w:t>
      </w:r>
      <w:r w:rsidR="00156E9A">
        <w:rPr>
          <w:rFonts w:ascii="Times New Roman" w:hAnsi="Times New Roman" w:cs="Times New Roman"/>
          <w:sz w:val="24"/>
          <w:szCs w:val="24"/>
        </w:rPr>
        <w:t>0</w:t>
      </w:r>
      <w:r w:rsidR="00C63081" w:rsidRPr="00D03E93">
        <w:rPr>
          <w:rFonts w:ascii="Times New Roman" w:hAnsi="Times New Roman" w:cs="Times New Roman"/>
          <w:sz w:val="24"/>
          <w:szCs w:val="24"/>
        </w:rPr>
        <w:t>8.11.2021, lk 13–16)</w:t>
      </w:r>
      <w:r w:rsidRPr="00D03E93">
        <w:rPr>
          <w:rFonts w:ascii="Times New Roman" w:hAnsi="Times New Roman" w:cs="Times New Roman"/>
          <w:sz w:val="24"/>
          <w:szCs w:val="24"/>
        </w:rPr>
        <w:t>;</w:t>
      </w:r>
    </w:p>
    <w:p w14:paraId="273CCF0D" w14:textId="30E6FAE0" w:rsidR="00585C06" w:rsidRPr="00D03E93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D03E93">
        <w:rPr>
          <w:rFonts w:ascii="Times New Roman" w:hAnsi="Times New Roman" w:cs="Times New Roman"/>
          <w:sz w:val="24"/>
          <w:szCs w:val="24"/>
        </w:rPr>
        <w:t xml:space="preserve">komisjoni direktiiv </w:t>
      </w:r>
      <w:r w:rsidRPr="00492AD6">
        <w:rPr>
          <w:rFonts w:ascii="Times New Roman" w:hAnsi="Times New Roman" w:cs="Times New Roman"/>
          <w:sz w:val="24"/>
          <w:szCs w:val="24"/>
        </w:rPr>
        <w:t>93/49/EMÜ</w:t>
      </w:r>
      <w:r w:rsidRPr="00D03E93">
        <w:rPr>
          <w:rFonts w:ascii="Times New Roman" w:hAnsi="Times New Roman" w:cs="Times New Roman"/>
          <w:sz w:val="24"/>
          <w:szCs w:val="24"/>
        </w:rPr>
        <w:t>, milles sätestatakse nende tingimuste loetelu, millele peavad nõukogu direktiivi 91/682/EMÜ kohaselt vastama dekoratiivtaimede paljundusmaterjal ja dekoratiivtaimed (EÜT L 250, 07.10.1993, lk 9–18), muudetud direktiividega 1999/67/EÜ (EÜT L</w:t>
      </w:r>
      <w:r w:rsidR="00070083">
        <w:rPr>
          <w:rFonts w:ascii="Times New Roman" w:hAnsi="Times New Roman" w:cs="Times New Roman"/>
          <w:sz w:val="24"/>
          <w:szCs w:val="24"/>
        </w:rPr>
        <w:t xml:space="preserve"> </w:t>
      </w:r>
      <w:r w:rsidRPr="00D03E93">
        <w:rPr>
          <w:rFonts w:ascii="Times New Roman" w:hAnsi="Times New Roman" w:cs="Times New Roman"/>
          <w:sz w:val="24"/>
          <w:szCs w:val="24"/>
        </w:rPr>
        <w:t>164, 30.06.1999, lk</w:t>
      </w:r>
      <w:r w:rsidR="00020DA8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>78)</w:t>
      </w:r>
      <w:r w:rsidR="00953967" w:rsidRPr="00D03E93">
        <w:rPr>
          <w:rFonts w:ascii="Times New Roman" w:hAnsi="Times New Roman" w:cs="Times New Roman"/>
          <w:sz w:val="24"/>
          <w:szCs w:val="24"/>
        </w:rPr>
        <w:t>,</w:t>
      </w:r>
      <w:r w:rsidRPr="00D03E93">
        <w:rPr>
          <w:rFonts w:ascii="Times New Roman" w:hAnsi="Times New Roman" w:cs="Times New Roman"/>
          <w:sz w:val="24"/>
          <w:szCs w:val="24"/>
        </w:rPr>
        <w:t xml:space="preserve"> </w:t>
      </w:r>
      <w:r w:rsidR="00B50F61">
        <w:rPr>
          <w:rFonts w:ascii="Times New Roman" w:hAnsi="Times New Roman" w:cs="Times New Roman"/>
          <w:sz w:val="24"/>
          <w:szCs w:val="24"/>
        </w:rPr>
        <w:t xml:space="preserve">(EL) </w:t>
      </w:r>
      <w:r w:rsidRPr="00D03E93">
        <w:rPr>
          <w:rFonts w:ascii="Times New Roman" w:hAnsi="Times New Roman" w:cs="Times New Roman"/>
          <w:sz w:val="24"/>
          <w:szCs w:val="24"/>
        </w:rPr>
        <w:t>2018/484 (ELT L 81, 23.03.2018, lk</w:t>
      </w:r>
      <w:r w:rsidR="00020DA8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>10–12)</w:t>
      </w:r>
      <w:r w:rsidR="00492AD6">
        <w:rPr>
          <w:rFonts w:ascii="Times New Roman" w:hAnsi="Times New Roman" w:cs="Times New Roman"/>
          <w:sz w:val="24"/>
          <w:szCs w:val="24"/>
        </w:rPr>
        <w:t>,</w:t>
      </w:r>
      <w:r w:rsidR="00953967" w:rsidRPr="00D03E93">
        <w:rPr>
          <w:rFonts w:ascii="Times New Roman" w:hAnsi="Times New Roman" w:cs="Times New Roman"/>
          <w:sz w:val="24"/>
          <w:szCs w:val="24"/>
        </w:rPr>
        <w:t xml:space="preserve"> </w:t>
      </w:r>
      <w:r w:rsidR="00B50F61">
        <w:rPr>
          <w:rFonts w:ascii="Times New Roman" w:hAnsi="Times New Roman" w:cs="Times New Roman"/>
          <w:sz w:val="24"/>
          <w:szCs w:val="24"/>
        </w:rPr>
        <w:t xml:space="preserve">(EL) </w:t>
      </w:r>
      <w:r w:rsidR="005C10DF">
        <w:rPr>
          <w:rFonts w:ascii="Times New Roman" w:hAnsi="Times New Roman" w:cs="Times New Roman"/>
          <w:sz w:val="24"/>
          <w:szCs w:val="24"/>
        </w:rPr>
        <w:t> </w:t>
      </w:r>
      <w:r w:rsidR="00953967" w:rsidRPr="00D03E93">
        <w:rPr>
          <w:rFonts w:ascii="Times New Roman" w:hAnsi="Times New Roman" w:cs="Times New Roman"/>
          <w:sz w:val="24"/>
          <w:szCs w:val="24"/>
        </w:rPr>
        <w:t>2020/177 (ELT L 41, 13.02.2020, lk 1–77)</w:t>
      </w:r>
      <w:r w:rsidR="00492AD6">
        <w:rPr>
          <w:rFonts w:ascii="Times New Roman" w:hAnsi="Times New Roman" w:cs="Times New Roman"/>
          <w:sz w:val="24"/>
          <w:szCs w:val="24"/>
        </w:rPr>
        <w:t xml:space="preserve"> ja </w:t>
      </w:r>
      <w:r w:rsidR="00492AD6" w:rsidRPr="00492AD6">
        <w:rPr>
          <w:rFonts w:ascii="Times New Roman" w:hAnsi="Times New Roman" w:cs="Times New Roman"/>
          <w:sz w:val="24"/>
          <w:szCs w:val="24"/>
        </w:rPr>
        <w:t>(EL) 2022/2438 (ELT L 319, 13.12.2022, lk 54–65)</w:t>
      </w:r>
      <w:r w:rsidRPr="00D03E93">
        <w:rPr>
          <w:rFonts w:ascii="Times New Roman" w:hAnsi="Times New Roman" w:cs="Times New Roman"/>
          <w:sz w:val="24"/>
          <w:szCs w:val="24"/>
        </w:rPr>
        <w:t>;</w:t>
      </w:r>
    </w:p>
    <w:p w14:paraId="62DFF538" w14:textId="28796006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D03E93">
        <w:rPr>
          <w:rFonts w:ascii="Times New Roman" w:hAnsi="Times New Roman" w:cs="Times New Roman"/>
          <w:sz w:val="24"/>
          <w:szCs w:val="24"/>
        </w:rPr>
        <w:t>komisjoni direktiiv 93/61/EMÜ, milles sätestatakse loetelu tingimuste kohta, millele peab nõukogu direktiivi 92/33/EMÜ kohaselt vastama köögiviljade paljundus- ja istutusmaterjal, v.a seeme (EÜT L 250, 07.10.1993, lk 19–28)</w:t>
      </w:r>
      <w:r w:rsidR="002601F3" w:rsidRPr="00D03E93">
        <w:rPr>
          <w:rFonts w:ascii="Times New Roman" w:hAnsi="Times New Roman" w:cs="Times New Roman"/>
          <w:sz w:val="24"/>
          <w:szCs w:val="24"/>
        </w:rPr>
        <w:t>, muudetud direktiiviga</w:t>
      </w:r>
      <w:r w:rsidR="00B50F61">
        <w:rPr>
          <w:rFonts w:ascii="Times New Roman" w:hAnsi="Times New Roman" w:cs="Times New Roman"/>
          <w:sz w:val="24"/>
          <w:szCs w:val="24"/>
        </w:rPr>
        <w:t xml:space="preserve"> (EL)</w:t>
      </w:r>
      <w:r w:rsidR="002601F3" w:rsidRPr="00D03E93">
        <w:rPr>
          <w:rFonts w:ascii="Times New Roman" w:hAnsi="Times New Roman" w:cs="Times New Roman"/>
          <w:sz w:val="24"/>
          <w:szCs w:val="24"/>
        </w:rPr>
        <w:t xml:space="preserve"> 2020/177 (ELT L 41, 13.02.2020, lk 1–77)</w:t>
      </w:r>
      <w:r w:rsidRPr="00D03E93">
        <w:rPr>
          <w:rFonts w:ascii="Times New Roman" w:hAnsi="Times New Roman" w:cs="Times New Roman"/>
          <w:sz w:val="24"/>
          <w:szCs w:val="24"/>
        </w:rPr>
        <w:t>;</w:t>
      </w:r>
    </w:p>
    <w:p w14:paraId="44CF5AD5" w14:textId="77777777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>komisjoni direktiiv 93/62/EMÜ, millega kehtestatakse tarnijate ja ettevõtete järelevalve ja kontrolli rakendusmeetmed vastavalt nõukogu direktiivile 92/33/EMÜ köögiviljade paljundus- ja istutusmaterjali, välja arvatud seemne turustamise kohta (EÜT L 250, 07.10.1993, lk 29–30);</w:t>
      </w:r>
    </w:p>
    <w:p w14:paraId="61DC7006" w14:textId="261D04E1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 xml:space="preserve">nõukogu direktiiv 98/56/EÜ dekoratiivtaimede paljundusmaterjali turustamise kohta (EÜT </w:t>
      </w:r>
      <w:r w:rsidR="0050421D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 xml:space="preserve">L </w:t>
      </w:r>
      <w:r w:rsidR="009A722B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226, 13.08.1998, lk 16–23), muudetud määrusega (EÜ) nr 806/2003 (ELT L 122, 16.05.2003, lk 1–35) ja direktiiviga 2003/61/EÜ (ELT L 165, 03.07.2003, lk 23–28);</w:t>
      </w:r>
    </w:p>
    <w:p w14:paraId="60C27D6E" w14:textId="4BB4C434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 xml:space="preserve">komisjoni direktiiv 1999/66/EÜ, millega kehtestatakse tarnija poolt nõukogu direktiivi 98/56/EÜ kohaselt koostatud märgistusele või muudele dokumentidele esitatavad nõuded (EÜT </w:t>
      </w:r>
      <w:r w:rsidR="004A78A9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L 164, 30.06.1999, lk 76–77);</w:t>
      </w:r>
    </w:p>
    <w:p w14:paraId="2052CA57" w14:textId="6DF04DD6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 xml:space="preserve">komisjoni direktiiv 1999/68/EÜ, milles nähakse ette lisasätted tarnijate poolt nõukogu direktiivi 98/56/EÜ alusel peetavate dekoratiivtaimesortide loetelude kohta (EÜT L 172, 08.07.1999, lk </w:t>
      </w:r>
      <w:r w:rsidR="006B435B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42–43);</w:t>
      </w:r>
    </w:p>
    <w:p w14:paraId="23293C3B" w14:textId="77777777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>nõukogu direktiiv 1999/105/EÜ metsapaljundusmaterjali turustamise kohta (EÜT L 11, 15.01.2000, lk 17–40);</w:t>
      </w:r>
    </w:p>
    <w:p w14:paraId="7FF867FD" w14:textId="1289D606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 xml:space="preserve">nõukogu direktiiv 2002/53/EÜ ühise põllumajandustaimesortide kataloogi kohta (EÜT L 193, 20.07.2002, lk 1–11), muudetud määrusega (EÜ) nr 1829/2003 (ELT L 268, 18.10.2003, lk </w:t>
      </w:r>
      <w:r w:rsidR="001D6BF9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1–</w:t>
      </w:r>
      <w:r w:rsidR="00CA43B3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23);</w:t>
      </w:r>
    </w:p>
    <w:p w14:paraId="77BA5CD4" w14:textId="42EC0C74" w:rsidR="00585C06" w:rsidRPr="00D03E93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 xml:space="preserve">nõukogu direktiiv 2002/54/EÜ peediseemne turustamise kohta (EÜT L 193, 20.07.2002, lk </w:t>
      </w:r>
      <w:r w:rsidR="005F4FF9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12–</w:t>
      </w:r>
      <w:r w:rsidR="005F4FF9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32), muudetud direktiividega 2003/61/EÜ (ELT L 165, 03.07.2003, lk</w:t>
      </w:r>
      <w:r w:rsidR="00920771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23–28</w:t>
      </w:r>
      <w:r w:rsidRPr="00D03E93">
        <w:rPr>
          <w:rFonts w:ascii="Times New Roman" w:hAnsi="Times New Roman" w:cs="Times New Roman"/>
          <w:sz w:val="24"/>
          <w:szCs w:val="24"/>
        </w:rPr>
        <w:t>)</w:t>
      </w:r>
      <w:r w:rsidR="00953967" w:rsidRPr="00D03E93">
        <w:rPr>
          <w:rFonts w:ascii="Times New Roman" w:hAnsi="Times New Roman" w:cs="Times New Roman"/>
          <w:sz w:val="24"/>
          <w:szCs w:val="24"/>
        </w:rPr>
        <w:t>,</w:t>
      </w:r>
      <w:r w:rsidRPr="00D03E93">
        <w:rPr>
          <w:rFonts w:ascii="Times New Roman" w:hAnsi="Times New Roman" w:cs="Times New Roman"/>
          <w:sz w:val="24"/>
          <w:szCs w:val="24"/>
        </w:rPr>
        <w:t xml:space="preserve"> 2004/117/EÜ (ELT L 14, 18.01.2005, lk 18–33)</w:t>
      </w:r>
      <w:r w:rsidR="00953967" w:rsidRPr="00D03E93">
        <w:rPr>
          <w:rFonts w:ascii="Times New Roman" w:hAnsi="Times New Roman" w:cs="Times New Roman"/>
          <w:sz w:val="24"/>
          <w:szCs w:val="24"/>
        </w:rPr>
        <w:t xml:space="preserve"> ja </w:t>
      </w:r>
      <w:r w:rsidR="000D04A3">
        <w:rPr>
          <w:rFonts w:ascii="Times New Roman" w:hAnsi="Times New Roman" w:cs="Times New Roman"/>
          <w:sz w:val="24"/>
          <w:szCs w:val="24"/>
        </w:rPr>
        <w:t xml:space="preserve">(EL) </w:t>
      </w:r>
      <w:r w:rsidR="00953967" w:rsidRPr="00D03E93">
        <w:rPr>
          <w:rFonts w:ascii="Times New Roman" w:hAnsi="Times New Roman" w:cs="Times New Roman"/>
          <w:sz w:val="24"/>
          <w:szCs w:val="24"/>
        </w:rPr>
        <w:t xml:space="preserve">2016/317 (ELT L 60, 05.03.2016, lk </w:t>
      </w:r>
      <w:r w:rsidR="00DD4E97">
        <w:rPr>
          <w:rFonts w:ascii="Times New Roman" w:hAnsi="Times New Roman" w:cs="Times New Roman"/>
          <w:sz w:val="24"/>
          <w:szCs w:val="24"/>
        </w:rPr>
        <w:t> </w:t>
      </w:r>
      <w:r w:rsidR="00953967" w:rsidRPr="00D03E93">
        <w:rPr>
          <w:rFonts w:ascii="Times New Roman" w:hAnsi="Times New Roman" w:cs="Times New Roman"/>
          <w:sz w:val="24"/>
          <w:szCs w:val="24"/>
        </w:rPr>
        <w:t>72–75)</w:t>
      </w:r>
      <w:r w:rsidRPr="00D03E93">
        <w:rPr>
          <w:rFonts w:ascii="Times New Roman" w:hAnsi="Times New Roman" w:cs="Times New Roman"/>
          <w:sz w:val="24"/>
          <w:szCs w:val="24"/>
        </w:rPr>
        <w:t>;</w:t>
      </w:r>
    </w:p>
    <w:p w14:paraId="43881E09" w14:textId="460192E4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D03E93">
        <w:rPr>
          <w:rFonts w:ascii="Times New Roman" w:hAnsi="Times New Roman" w:cs="Times New Roman"/>
          <w:sz w:val="24"/>
          <w:szCs w:val="24"/>
        </w:rPr>
        <w:t>nõukogu direktiiv 2002/55/EÜ köögiviljaseemne turustamise kohta (EÜT L 193, 20.07.2002, lk 33–59), muudetud direktiividega 2003/61/EÜ (ELT L 165, 03.07.2003, lk</w:t>
      </w:r>
      <w:r w:rsidR="00CD5F4C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>23–28), 2004/117/EÜ (ELT L 14, 18.01.2005, lk</w:t>
      </w:r>
      <w:r w:rsidR="00CD5F4C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 xml:space="preserve">18–33), 2006/124/EÜ (ELT L 339, 06.12.2006, lk </w:t>
      </w:r>
      <w:r w:rsidR="00CD5F4C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>12–</w:t>
      </w:r>
      <w:r w:rsidR="00C559F2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>15)</w:t>
      </w:r>
      <w:r w:rsidR="000D04A3">
        <w:rPr>
          <w:rFonts w:ascii="Times New Roman" w:hAnsi="Times New Roman" w:cs="Times New Roman"/>
          <w:sz w:val="24"/>
          <w:szCs w:val="24"/>
        </w:rPr>
        <w:t>,</w:t>
      </w:r>
      <w:r w:rsidRPr="00D03E93">
        <w:rPr>
          <w:rFonts w:ascii="Times New Roman" w:hAnsi="Times New Roman" w:cs="Times New Roman"/>
          <w:sz w:val="24"/>
          <w:szCs w:val="24"/>
        </w:rPr>
        <w:t xml:space="preserve"> 2009/74/EÜ (ELT L 166, 27.06.2009, lk 40–70)</w:t>
      </w:r>
      <w:r w:rsidR="00C45464" w:rsidRPr="00D03E93">
        <w:rPr>
          <w:rFonts w:ascii="Times New Roman" w:hAnsi="Times New Roman" w:cs="Times New Roman"/>
          <w:sz w:val="24"/>
          <w:szCs w:val="24"/>
        </w:rPr>
        <w:t>,</w:t>
      </w:r>
      <w:r w:rsidR="00C45464" w:rsidRPr="00D03E93">
        <w:t xml:space="preserve"> </w:t>
      </w:r>
      <w:r w:rsidR="00C45464" w:rsidRPr="00D03E93">
        <w:rPr>
          <w:rFonts w:ascii="Times New Roman" w:hAnsi="Times New Roman" w:cs="Times New Roman"/>
          <w:sz w:val="24"/>
          <w:szCs w:val="24"/>
        </w:rPr>
        <w:t>2013/45/EL (ELT</w:t>
      </w:r>
      <w:r w:rsidR="00C45464" w:rsidRPr="00C45464">
        <w:rPr>
          <w:rFonts w:ascii="Times New Roman" w:hAnsi="Times New Roman" w:cs="Times New Roman"/>
          <w:sz w:val="24"/>
          <w:szCs w:val="24"/>
        </w:rPr>
        <w:t xml:space="preserve"> L 213, 08.08.2013, lk 20–21), </w:t>
      </w:r>
      <w:r w:rsidR="000D04A3">
        <w:rPr>
          <w:rFonts w:ascii="Times New Roman" w:hAnsi="Times New Roman" w:cs="Times New Roman"/>
          <w:sz w:val="24"/>
          <w:szCs w:val="24"/>
        </w:rPr>
        <w:t xml:space="preserve">(EL) </w:t>
      </w:r>
      <w:r w:rsidR="00C45464" w:rsidRPr="00C45464">
        <w:rPr>
          <w:rFonts w:ascii="Times New Roman" w:hAnsi="Times New Roman" w:cs="Times New Roman"/>
          <w:sz w:val="24"/>
          <w:szCs w:val="24"/>
        </w:rPr>
        <w:t xml:space="preserve">2019/990 (ELT L 160, 18.06.2019, lk 14‒22), </w:t>
      </w:r>
      <w:r w:rsidR="000D04A3">
        <w:rPr>
          <w:rFonts w:ascii="Times New Roman" w:hAnsi="Times New Roman" w:cs="Times New Roman"/>
          <w:sz w:val="24"/>
          <w:szCs w:val="24"/>
        </w:rPr>
        <w:t xml:space="preserve">(EL) </w:t>
      </w:r>
      <w:r w:rsidR="00C45464" w:rsidRPr="00C45464">
        <w:rPr>
          <w:rFonts w:ascii="Times New Roman" w:hAnsi="Times New Roman" w:cs="Times New Roman"/>
          <w:sz w:val="24"/>
          <w:szCs w:val="24"/>
        </w:rPr>
        <w:t xml:space="preserve">2020/177 (ELT </w:t>
      </w:r>
      <w:r w:rsidR="00BB466C">
        <w:rPr>
          <w:rFonts w:ascii="Times New Roman" w:hAnsi="Times New Roman" w:cs="Times New Roman"/>
          <w:sz w:val="24"/>
          <w:szCs w:val="24"/>
        </w:rPr>
        <w:t> </w:t>
      </w:r>
      <w:r w:rsidR="00C45464" w:rsidRPr="00C45464">
        <w:rPr>
          <w:rFonts w:ascii="Times New Roman" w:hAnsi="Times New Roman" w:cs="Times New Roman"/>
          <w:sz w:val="24"/>
          <w:szCs w:val="24"/>
        </w:rPr>
        <w:t>L 41, 13.02.2020, lk</w:t>
      </w:r>
      <w:r w:rsidR="00CD5F4C">
        <w:rPr>
          <w:rFonts w:ascii="Times New Roman" w:hAnsi="Times New Roman" w:cs="Times New Roman"/>
          <w:sz w:val="24"/>
          <w:szCs w:val="24"/>
        </w:rPr>
        <w:t> </w:t>
      </w:r>
      <w:r w:rsidR="00C45464" w:rsidRPr="00C45464">
        <w:rPr>
          <w:rFonts w:ascii="Times New Roman" w:hAnsi="Times New Roman" w:cs="Times New Roman"/>
          <w:sz w:val="24"/>
          <w:szCs w:val="24"/>
        </w:rPr>
        <w:t>1–77), (EL) 2020/432 (ELT L 88, 24.03.2020, lk</w:t>
      </w:r>
      <w:r w:rsidR="00CD5F4C">
        <w:rPr>
          <w:rFonts w:ascii="Times New Roman" w:hAnsi="Times New Roman" w:cs="Times New Roman"/>
          <w:sz w:val="24"/>
          <w:szCs w:val="24"/>
        </w:rPr>
        <w:t> </w:t>
      </w:r>
      <w:r w:rsidR="00C45464" w:rsidRPr="00C45464">
        <w:rPr>
          <w:rFonts w:ascii="Times New Roman" w:hAnsi="Times New Roman" w:cs="Times New Roman"/>
          <w:sz w:val="24"/>
          <w:szCs w:val="24"/>
        </w:rPr>
        <w:t>3‒7)</w:t>
      </w:r>
      <w:r w:rsidR="00C45464">
        <w:rPr>
          <w:rFonts w:ascii="Times New Roman" w:hAnsi="Times New Roman" w:cs="Times New Roman"/>
          <w:sz w:val="24"/>
          <w:szCs w:val="24"/>
        </w:rPr>
        <w:t>,</w:t>
      </w:r>
      <w:r w:rsidR="000D04A3">
        <w:rPr>
          <w:rFonts w:ascii="Times New Roman" w:hAnsi="Times New Roman" w:cs="Times New Roman"/>
          <w:sz w:val="24"/>
          <w:szCs w:val="24"/>
        </w:rPr>
        <w:t xml:space="preserve"> (EL)</w:t>
      </w:r>
      <w:r w:rsidR="00C45464">
        <w:rPr>
          <w:rFonts w:ascii="Times New Roman" w:hAnsi="Times New Roman" w:cs="Times New Roman"/>
          <w:sz w:val="24"/>
          <w:szCs w:val="24"/>
        </w:rPr>
        <w:t xml:space="preserve"> </w:t>
      </w:r>
      <w:r w:rsidR="00BB466C">
        <w:rPr>
          <w:rFonts w:ascii="Times New Roman" w:hAnsi="Times New Roman" w:cs="Times New Roman"/>
          <w:sz w:val="24"/>
          <w:szCs w:val="24"/>
        </w:rPr>
        <w:t> </w:t>
      </w:r>
      <w:r w:rsidR="00C45464" w:rsidRPr="00C45464">
        <w:rPr>
          <w:rFonts w:ascii="Times New Roman" w:hAnsi="Times New Roman" w:cs="Times New Roman"/>
          <w:sz w:val="24"/>
          <w:szCs w:val="24"/>
        </w:rPr>
        <w:t>2021/971 (ELT L 241, 17.</w:t>
      </w:r>
      <w:r w:rsidR="0077309C">
        <w:rPr>
          <w:rFonts w:ascii="Times New Roman" w:hAnsi="Times New Roman" w:cs="Times New Roman"/>
          <w:sz w:val="24"/>
          <w:szCs w:val="24"/>
        </w:rPr>
        <w:t>0</w:t>
      </w:r>
      <w:r w:rsidR="00C45464" w:rsidRPr="00C45464">
        <w:rPr>
          <w:rFonts w:ascii="Times New Roman" w:hAnsi="Times New Roman" w:cs="Times New Roman"/>
          <w:sz w:val="24"/>
          <w:szCs w:val="24"/>
        </w:rPr>
        <w:t>6.2021, lk</w:t>
      </w:r>
      <w:r w:rsidR="00CD5F4C">
        <w:rPr>
          <w:rFonts w:ascii="Times New Roman" w:hAnsi="Times New Roman" w:cs="Times New Roman"/>
          <w:sz w:val="24"/>
          <w:szCs w:val="24"/>
        </w:rPr>
        <w:t> </w:t>
      </w:r>
      <w:r w:rsidR="00C45464" w:rsidRPr="00C45464">
        <w:rPr>
          <w:rFonts w:ascii="Times New Roman" w:hAnsi="Times New Roman" w:cs="Times New Roman"/>
          <w:sz w:val="24"/>
          <w:szCs w:val="24"/>
        </w:rPr>
        <w:t>62–65)</w:t>
      </w:r>
      <w:r w:rsidRPr="00585C06">
        <w:rPr>
          <w:rFonts w:ascii="Times New Roman" w:hAnsi="Times New Roman" w:cs="Times New Roman"/>
          <w:sz w:val="24"/>
          <w:szCs w:val="24"/>
        </w:rPr>
        <w:t xml:space="preserve"> ning määrusega (EÜ) nr 1829/2003 (ELT </w:t>
      </w:r>
      <w:r w:rsidR="00BB466C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 xml:space="preserve">L </w:t>
      </w:r>
      <w:r w:rsidR="00BB466C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268, 18.10.2003, lk 1–23);</w:t>
      </w:r>
    </w:p>
    <w:p w14:paraId="57F52432" w14:textId="0F03CABB" w:rsidR="00585C06" w:rsidRPr="00D03E93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 xml:space="preserve">nõukogu direktiiv 2002/56/EÜ seemnekartuli turustamise kohta (EÜT L 193, 20.07.2002, lk </w:t>
      </w:r>
      <w:r w:rsidR="00637A06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60–73), muudetud direktiividega 2003/61/EÜ (EÜT L 165, 03.07.2003, lk</w:t>
      </w:r>
      <w:r w:rsidR="00B41535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23–28), 2013/63/EL (ELT L 341, 18.12.2013, lk</w:t>
      </w:r>
      <w:r w:rsidR="00B41535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 xml:space="preserve">52–55), 2014/20/EL (ELT L 38, 07.02.2014, lk </w:t>
      </w:r>
      <w:r w:rsidR="00763E80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32–</w:t>
      </w:r>
      <w:r w:rsidR="00763E80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>38)</w:t>
      </w:r>
      <w:r w:rsidR="000F214B" w:rsidRPr="00D03E93">
        <w:rPr>
          <w:rFonts w:ascii="Times New Roman" w:hAnsi="Times New Roman" w:cs="Times New Roman"/>
          <w:sz w:val="24"/>
          <w:szCs w:val="24"/>
        </w:rPr>
        <w:t>,</w:t>
      </w:r>
      <w:r w:rsidRPr="00D03E93">
        <w:rPr>
          <w:rFonts w:ascii="Times New Roman" w:hAnsi="Times New Roman" w:cs="Times New Roman"/>
          <w:sz w:val="24"/>
          <w:szCs w:val="24"/>
        </w:rPr>
        <w:t xml:space="preserve"> 2014/21/EL (ELT L 38, 07.02.2014, lk</w:t>
      </w:r>
      <w:r w:rsidR="001876F9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>39–41)</w:t>
      </w:r>
      <w:r w:rsidR="000F214B" w:rsidRPr="00D03E93">
        <w:rPr>
          <w:rFonts w:ascii="Times New Roman" w:hAnsi="Times New Roman" w:cs="Times New Roman"/>
          <w:sz w:val="24"/>
          <w:szCs w:val="24"/>
        </w:rPr>
        <w:t>,</w:t>
      </w:r>
      <w:r w:rsidR="000F214B" w:rsidRPr="00D03E93">
        <w:t xml:space="preserve"> </w:t>
      </w:r>
      <w:r w:rsidR="000D04A3" w:rsidRPr="00BC1BAE">
        <w:rPr>
          <w:rFonts w:ascii="Times New Roman" w:hAnsi="Times New Roman" w:cs="Times New Roman"/>
          <w:sz w:val="24"/>
          <w:szCs w:val="24"/>
        </w:rPr>
        <w:t xml:space="preserve">(EL) </w:t>
      </w:r>
      <w:r w:rsidR="000F214B" w:rsidRPr="00D03E93">
        <w:rPr>
          <w:rFonts w:ascii="Times New Roman" w:hAnsi="Times New Roman" w:cs="Times New Roman"/>
          <w:sz w:val="24"/>
          <w:szCs w:val="24"/>
        </w:rPr>
        <w:t>2020/177 (ELT L 41, 13.02.2020, lk 1–77)</w:t>
      </w:r>
      <w:r w:rsidRPr="00D03E93">
        <w:rPr>
          <w:rFonts w:ascii="Times New Roman" w:hAnsi="Times New Roman" w:cs="Times New Roman"/>
          <w:sz w:val="24"/>
          <w:szCs w:val="24"/>
        </w:rPr>
        <w:t>;</w:t>
      </w:r>
    </w:p>
    <w:p w14:paraId="727A85B3" w14:textId="27321C00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D03E93">
        <w:rPr>
          <w:rFonts w:ascii="Times New Roman" w:hAnsi="Times New Roman" w:cs="Times New Roman"/>
          <w:sz w:val="24"/>
          <w:szCs w:val="24"/>
        </w:rPr>
        <w:t xml:space="preserve">nõukogu direktiiv 2002/57/EÜ õli- ja kiudtaimede seemne turustamise kohta (EÜT L 193, 20.07.2002, lk 74–97), muudetud direktiividega 2002/68/EÜ (EÜT L 195, 24.07.2002, lk </w:t>
      </w:r>
      <w:r w:rsidR="00A33CB2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>32–</w:t>
      </w:r>
      <w:r w:rsidR="00A33CB2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 xml:space="preserve">33), 2003/45/EÜ (ELT L 138, 05.06.2003, lk 40–44), 2003/61/EÜ (ELT L 165, </w:t>
      </w:r>
      <w:r w:rsidRPr="00D03E93">
        <w:rPr>
          <w:rFonts w:ascii="Times New Roman" w:hAnsi="Times New Roman" w:cs="Times New Roman"/>
          <w:sz w:val="24"/>
          <w:szCs w:val="24"/>
        </w:rPr>
        <w:lastRenderedPageBreak/>
        <w:t>03.07.2003, lk</w:t>
      </w:r>
      <w:r w:rsidR="0087090D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>23–28), 2004/117/EÜ (ELT L 14, 18.01.2005, lk</w:t>
      </w:r>
      <w:r w:rsidR="0087090D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>18–33)</w:t>
      </w:r>
      <w:r w:rsidR="00C45464" w:rsidRPr="00D03E93">
        <w:rPr>
          <w:rFonts w:ascii="Times New Roman" w:hAnsi="Times New Roman" w:cs="Times New Roman"/>
          <w:sz w:val="24"/>
          <w:szCs w:val="24"/>
        </w:rPr>
        <w:t>,</w:t>
      </w:r>
      <w:r w:rsidRPr="00D03E93">
        <w:rPr>
          <w:rFonts w:ascii="Times New Roman" w:hAnsi="Times New Roman" w:cs="Times New Roman"/>
          <w:sz w:val="24"/>
          <w:szCs w:val="24"/>
        </w:rPr>
        <w:t xml:space="preserve"> 2009/74/EÜ (ELT </w:t>
      </w:r>
      <w:r w:rsidR="00210E87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 xml:space="preserve">L </w:t>
      </w:r>
      <w:r w:rsidR="00474875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>166, 27.06.2009, lk</w:t>
      </w:r>
      <w:r w:rsidR="0087090D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>40–70)</w:t>
      </w:r>
      <w:r w:rsidR="00C45464" w:rsidRPr="00D03E93">
        <w:rPr>
          <w:rFonts w:ascii="Times New Roman" w:hAnsi="Times New Roman" w:cs="Times New Roman"/>
          <w:sz w:val="24"/>
          <w:szCs w:val="24"/>
        </w:rPr>
        <w:t>,</w:t>
      </w:r>
      <w:r w:rsidR="00C45464" w:rsidRPr="00D03E93">
        <w:t xml:space="preserve"> </w:t>
      </w:r>
      <w:r w:rsidR="000D04A3" w:rsidRPr="00BC1BAE">
        <w:rPr>
          <w:rFonts w:ascii="Times New Roman" w:hAnsi="Times New Roman" w:cs="Times New Roman"/>
          <w:sz w:val="24"/>
        </w:rPr>
        <w:t>(EL)</w:t>
      </w:r>
      <w:r w:rsidR="000D04A3" w:rsidRPr="00BC1BAE">
        <w:rPr>
          <w:sz w:val="24"/>
        </w:rPr>
        <w:t xml:space="preserve"> </w:t>
      </w:r>
      <w:r w:rsidR="00C45464" w:rsidRPr="00D03E93">
        <w:rPr>
          <w:rFonts w:ascii="Times New Roman" w:hAnsi="Times New Roman" w:cs="Times New Roman"/>
          <w:sz w:val="24"/>
          <w:szCs w:val="24"/>
        </w:rPr>
        <w:t xml:space="preserve">2016/11 (ELT L 3, 06.01.2016, lk 48–49), </w:t>
      </w:r>
      <w:r w:rsidR="000D04A3">
        <w:rPr>
          <w:rFonts w:ascii="Times New Roman" w:hAnsi="Times New Roman" w:cs="Times New Roman"/>
          <w:sz w:val="24"/>
          <w:szCs w:val="24"/>
        </w:rPr>
        <w:t xml:space="preserve">(EL) </w:t>
      </w:r>
      <w:r w:rsidR="00210E87">
        <w:rPr>
          <w:rFonts w:ascii="Times New Roman" w:hAnsi="Times New Roman" w:cs="Times New Roman"/>
          <w:sz w:val="24"/>
          <w:szCs w:val="24"/>
        </w:rPr>
        <w:t> </w:t>
      </w:r>
      <w:r w:rsidR="00C45464" w:rsidRPr="00D03E93">
        <w:rPr>
          <w:rFonts w:ascii="Times New Roman" w:hAnsi="Times New Roman" w:cs="Times New Roman"/>
          <w:sz w:val="24"/>
          <w:szCs w:val="24"/>
        </w:rPr>
        <w:t xml:space="preserve">2016/317 (ELT L 60, 05.03.2016, lk 72–75), </w:t>
      </w:r>
      <w:r w:rsidR="000D04A3">
        <w:rPr>
          <w:rFonts w:ascii="Times New Roman" w:hAnsi="Times New Roman" w:cs="Times New Roman"/>
          <w:sz w:val="24"/>
          <w:szCs w:val="24"/>
        </w:rPr>
        <w:t xml:space="preserve">(EL) </w:t>
      </w:r>
      <w:r w:rsidR="00C45464" w:rsidRPr="00D03E93">
        <w:rPr>
          <w:rFonts w:ascii="Times New Roman" w:hAnsi="Times New Roman" w:cs="Times New Roman"/>
          <w:sz w:val="24"/>
          <w:szCs w:val="24"/>
        </w:rPr>
        <w:t xml:space="preserve">2020/177 (ELT L 41, 13.02.2020, lk </w:t>
      </w:r>
      <w:r w:rsidR="00210E87">
        <w:rPr>
          <w:rFonts w:ascii="Times New Roman" w:hAnsi="Times New Roman" w:cs="Times New Roman"/>
          <w:sz w:val="24"/>
          <w:szCs w:val="24"/>
        </w:rPr>
        <w:t> </w:t>
      </w:r>
      <w:r w:rsidR="00C45464" w:rsidRPr="00D03E93">
        <w:rPr>
          <w:rFonts w:ascii="Times New Roman" w:hAnsi="Times New Roman" w:cs="Times New Roman"/>
          <w:sz w:val="24"/>
          <w:szCs w:val="24"/>
        </w:rPr>
        <w:t>1–77)</w:t>
      </w:r>
      <w:r w:rsidR="00953967" w:rsidRPr="00D03E93">
        <w:rPr>
          <w:rFonts w:ascii="Times New Roman" w:hAnsi="Times New Roman" w:cs="Times New Roman"/>
          <w:sz w:val="24"/>
          <w:szCs w:val="24"/>
        </w:rPr>
        <w:t>,</w:t>
      </w:r>
      <w:r w:rsidR="00C45464" w:rsidRPr="00D03E93">
        <w:t xml:space="preserve"> </w:t>
      </w:r>
      <w:r w:rsidR="000D04A3" w:rsidRPr="00BC1BAE">
        <w:rPr>
          <w:rFonts w:ascii="Times New Roman" w:hAnsi="Times New Roman" w:cs="Times New Roman"/>
          <w:sz w:val="24"/>
        </w:rPr>
        <w:t>(EL)</w:t>
      </w:r>
      <w:r w:rsidR="000D04A3" w:rsidRPr="00BC1BAE">
        <w:rPr>
          <w:sz w:val="24"/>
        </w:rPr>
        <w:t xml:space="preserve"> </w:t>
      </w:r>
      <w:r w:rsidR="00C45464" w:rsidRPr="00D03E93">
        <w:rPr>
          <w:rFonts w:ascii="Times New Roman" w:hAnsi="Times New Roman" w:cs="Times New Roman"/>
          <w:sz w:val="24"/>
          <w:szCs w:val="24"/>
        </w:rPr>
        <w:t>2021/971 (</w:t>
      </w:r>
      <w:r w:rsidR="00C45464" w:rsidRPr="00C45464">
        <w:rPr>
          <w:rFonts w:ascii="Times New Roman" w:hAnsi="Times New Roman" w:cs="Times New Roman"/>
          <w:sz w:val="24"/>
          <w:szCs w:val="24"/>
        </w:rPr>
        <w:t>ELT L 241, 17.</w:t>
      </w:r>
      <w:r w:rsidR="00832857">
        <w:rPr>
          <w:rFonts w:ascii="Times New Roman" w:hAnsi="Times New Roman" w:cs="Times New Roman"/>
          <w:sz w:val="24"/>
          <w:szCs w:val="24"/>
        </w:rPr>
        <w:t>0</w:t>
      </w:r>
      <w:r w:rsidR="00C45464" w:rsidRPr="00C45464">
        <w:rPr>
          <w:rFonts w:ascii="Times New Roman" w:hAnsi="Times New Roman" w:cs="Times New Roman"/>
          <w:sz w:val="24"/>
          <w:szCs w:val="24"/>
        </w:rPr>
        <w:t>6.2021, lk 62–65)</w:t>
      </w:r>
      <w:r w:rsidRPr="00585C06">
        <w:rPr>
          <w:rFonts w:ascii="Times New Roman" w:hAnsi="Times New Roman" w:cs="Times New Roman"/>
          <w:sz w:val="24"/>
          <w:szCs w:val="24"/>
        </w:rPr>
        <w:t>;</w:t>
      </w:r>
    </w:p>
    <w:p w14:paraId="616827AD" w14:textId="77777777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>komisjoni direktiiv 2006/47/EÜ, milles sätestatakse eritingimused, mis käsitlevad tuulekaera esinemist teraviljaseemnes (ELT L 136, 24.05.2006, lk 18–20);</w:t>
      </w:r>
    </w:p>
    <w:p w14:paraId="73C6F73B" w14:textId="77777777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>komisjoni direktiiv 2008/62/EÜ, millega sätestatakse teatavad erandid kohalike ja piirkondlike oludega kohanenud ja geneetilisest erosioonist ohustatud põllukultuuride rahvaselektsioonsortide ja sortide heakskiitmiseks ning kõnealuste rahvaselektsioonsortide ja sortide seemnete ning seemnekartuli turustamiseks (ELT L 162, 21.06.2008, lk 13–19);</w:t>
      </w:r>
    </w:p>
    <w:p w14:paraId="3307750A" w14:textId="286C355A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>nõukogu direktiiv 2008/72/EÜ köögiviljade paljundus- ja istutusmaterjali, välja arvatud seemne turustamise kohta (ELT L 205, 01.08.2008, lk 28–39</w:t>
      </w:r>
      <w:r w:rsidRPr="00D03E93">
        <w:rPr>
          <w:rFonts w:ascii="Times New Roman" w:hAnsi="Times New Roman" w:cs="Times New Roman"/>
          <w:sz w:val="24"/>
          <w:szCs w:val="24"/>
        </w:rPr>
        <w:t>)</w:t>
      </w:r>
      <w:r w:rsidR="002601F3" w:rsidRPr="00D03E93">
        <w:rPr>
          <w:rFonts w:ascii="Times New Roman" w:hAnsi="Times New Roman" w:cs="Times New Roman"/>
          <w:sz w:val="24"/>
          <w:szCs w:val="24"/>
        </w:rPr>
        <w:t>,</w:t>
      </w:r>
      <w:r w:rsidR="002601F3" w:rsidRPr="00D03E93">
        <w:t xml:space="preserve"> </w:t>
      </w:r>
      <w:r w:rsidR="002601F3" w:rsidRPr="00D03E93">
        <w:rPr>
          <w:rFonts w:ascii="Times New Roman" w:hAnsi="Times New Roman" w:cs="Times New Roman"/>
          <w:sz w:val="24"/>
          <w:szCs w:val="24"/>
        </w:rPr>
        <w:t>muudetud direktiividega 2013</w:t>
      </w:r>
      <w:r w:rsidR="002601F3" w:rsidRPr="002601F3">
        <w:rPr>
          <w:rFonts w:ascii="Times New Roman" w:hAnsi="Times New Roman" w:cs="Times New Roman"/>
          <w:sz w:val="24"/>
          <w:szCs w:val="24"/>
        </w:rPr>
        <w:t xml:space="preserve">/45/EL (ELT L 213, 08.08.2013, lk 20–21), </w:t>
      </w:r>
      <w:r w:rsidR="000D04A3">
        <w:rPr>
          <w:rFonts w:ascii="Times New Roman" w:hAnsi="Times New Roman" w:cs="Times New Roman"/>
          <w:sz w:val="24"/>
          <w:szCs w:val="24"/>
        </w:rPr>
        <w:t xml:space="preserve">(EL) </w:t>
      </w:r>
      <w:r w:rsidR="002601F3" w:rsidRPr="002601F3">
        <w:rPr>
          <w:rFonts w:ascii="Times New Roman" w:hAnsi="Times New Roman" w:cs="Times New Roman"/>
          <w:sz w:val="24"/>
          <w:szCs w:val="24"/>
        </w:rPr>
        <w:t>2019/990 (ELT L 160, 18.06.2019, lk 14‒22)</w:t>
      </w:r>
      <w:r w:rsidRPr="00585C06">
        <w:rPr>
          <w:rFonts w:ascii="Times New Roman" w:hAnsi="Times New Roman" w:cs="Times New Roman"/>
          <w:sz w:val="24"/>
          <w:szCs w:val="24"/>
        </w:rPr>
        <w:t>;</w:t>
      </w:r>
    </w:p>
    <w:p w14:paraId="4021DBF9" w14:textId="77777777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>nõukogu direktiiv 2008/90/EÜ puuviljade tootmiseks ettenähtud viljapuude paljundusmaterjali ja viljapuude turustamise kohta (ELT L 267, 08.10.2008, lk 8–22);</w:t>
      </w:r>
    </w:p>
    <w:p w14:paraId="6E00A30A" w14:textId="13756B9B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>komisjoni direktiiv 2009/145/EÜ, millega sätestatakse teatavad erandid traditsiooniliselt teatavates paikkondades ja piirkondades kasvatatud ja geneetilisest erosioonist ohustatud köögivilja rahvaselektsioonsortide ja -sortide ning selliste köögiviljasortide heakskiitmiseks, millel ei ole põllukultuuride tööstusliku tootmise puhul tegelikku väärtust, kuid mis on aretatud eritingimustes kasvamiseks, ning kõnealuste rahvaselektsioonsortide ja sortide seemnete turustamiseks (ELT L 312, 27.11.2009, lk 44–54);</w:t>
      </w:r>
    </w:p>
    <w:p w14:paraId="297BB0B1" w14:textId="77777777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>komisjoni direktiiv 2010/60/EL, millega sätestatakse teatavad erandid looduskeskkonna säilitamiseks mõeldud söödakultuuride seemnesegude turustamiseks (ELT L 228, 31.08.2010, lk 10–14);</w:t>
      </w:r>
    </w:p>
    <w:p w14:paraId="0FFBED11" w14:textId="4F1BF240" w:rsidR="008D663F" w:rsidRPr="008D663F" w:rsidRDefault="008D663F" w:rsidP="008D6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8D663F">
        <w:rPr>
          <w:rFonts w:ascii="Times New Roman" w:hAnsi="Times New Roman" w:cs="Times New Roman"/>
          <w:sz w:val="24"/>
          <w:szCs w:val="24"/>
        </w:rPr>
        <w:t>omisjoni rakendusdirektiiv 2014/96/EL direktiivi 2008/90/EÜ kohaldamisalasse kuuluvate, puuviljade tootmiseks ettenähtud viljapuude paljundusmaterjali ja viljapuude märgistamise, pitseerimise ja pakkimise nõuete kohta (ELT L 298, 16.10.2014, lk</w:t>
      </w:r>
      <w:r w:rsidR="0087090D">
        <w:rPr>
          <w:rFonts w:ascii="Times New Roman" w:hAnsi="Times New Roman" w:cs="Times New Roman"/>
          <w:sz w:val="24"/>
          <w:szCs w:val="24"/>
        </w:rPr>
        <w:t> </w:t>
      </w:r>
      <w:r w:rsidRPr="008D663F">
        <w:rPr>
          <w:rFonts w:ascii="Times New Roman" w:hAnsi="Times New Roman" w:cs="Times New Roman"/>
          <w:sz w:val="24"/>
          <w:szCs w:val="24"/>
        </w:rPr>
        <w:t xml:space="preserve">12–15), muudetud direktiiviga </w:t>
      </w:r>
      <w:r w:rsidR="000D04A3">
        <w:rPr>
          <w:rFonts w:ascii="Times New Roman" w:hAnsi="Times New Roman" w:cs="Times New Roman"/>
          <w:sz w:val="24"/>
          <w:szCs w:val="24"/>
        </w:rPr>
        <w:t xml:space="preserve">(EL) </w:t>
      </w:r>
      <w:r w:rsidRPr="008D663F">
        <w:rPr>
          <w:rFonts w:ascii="Times New Roman" w:hAnsi="Times New Roman" w:cs="Times New Roman"/>
          <w:sz w:val="24"/>
          <w:szCs w:val="24"/>
        </w:rPr>
        <w:t>2019/1813 (ELT L 278, 30.10.2019, lk 7–9);</w:t>
      </w:r>
    </w:p>
    <w:p w14:paraId="4EC2513C" w14:textId="4F674ADF" w:rsidR="008D663F" w:rsidRPr="008D663F" w:rsidRDefault="008D663F" w:rsidP="008D6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8D663F">
        <w:rPr>
          <w:rFonts w:ascii="Times New Roman" w:hAnsi="Times New Roman" w:cs="Times New Roman"/>
          <w:sz w:val="24"/>
          <w:szCs w:val="24"/>
        </w:rPr>
        <w:t xml:space="preserve">omisjoni rakendusdirektiiv 2014/97/EL, millega rakendatakse nõukogu direktiivi 2008/90/EÜ tarnijate ja sortide registreerimise ning ühise sortide nimekirja osas (ELT L 298, 16.10.2014, lk </w:t>
      </w:r>
      <w:r w:rsidR="0087090D">
        <w:rPr>
          <w:rFonts w:ascii="Times New Roman" w:hAnsi="Times New Roman" w:cs="Times New Roman"/>
          <w:sz w:val="24"/>
          <w:szCs w:val="24"/>
        </w:rPr>
        <w:t> </w:t>
      </w:r>
      <w:r w:rsidRPr="008D663F">
        <w:rPr>
          <w:rFonts w:ascii="Times New Roman" w:hAnsi="Times New Roman" w:cs="Times New Roman"/>
          <w:sz w:val="24"/>
          <w:szCs w:val="24"/>
        </w:rPr>
        <w:t>16–21);</w:t>
      </w:r>
    </w:p>
    <w:p w14:paraId="5709C1FF" w14:textId="7D9E9704" w:rsidR="00585C06" w:rsidRDefault="008D663F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8D663F">
        <w:rPr>
          <w:rFonts w:ascii="Times New Roman" w:hAnsi="Times New Roman" w:cs="Times New Roman"/>
          <w:sz w:val="24"/>
          <w:szCs w:val="24"/>
        </w:rPr>
        <w:t xml:space="preserve">omisjoni rakendusdirektiiv </w:t>
      </w:r>
      <w:r w:rsidRPr="00492AD6">
        <w:rPr>
          <w:rFonts w:ascii="Times New Roman" w:hAnsi="Times New Roman" w:cs="Times New Roman"/>
          <w:sz w:val="24"/>
          <w:szCs w:val="24"/>
        </w:rPr>
        <w:t>2014/98</w:t>
      </w:r>
      <w:r w:rsidRPr="008D663F">
        <w:rPr>
          <w:rFonts w:ascii="Times New Roman" w:hAnsi="Times New Roman" w:cs="Times New Roman"/>
          <w:sz w:val="24"/>
          <w:szCs w:val="24"/>
        </w:rPr>
        <w:t>/EL, millega rakendatakse nõukogu direktiivi 2008/90/EÜ seoses selle I lisas osutatud viljapuude perekondade ja liikide suhtes kehtivate erinõuetega, tarnijate suhtes kehtivate erinõuetega ning ametlikku inspekteerimist käsitlevate üksikasjalike eeskirjadega (ELT L 298, 16.10.2014, lk 22–61), muudetud direktiivi</w:t>
      </w:r>
      <w:r w:rsidR="00492AD6">
        <w:rPr>
          <w:rFonts w:ascii="Times New Roman" w:hAnsi="Times New Roman" w:cs="Times New Roman"/>
          <w:sz w:val="24"/>
          <w:szCs w:val="24"/>
        </w:rPr>
        <w:t>de</w:t>
      </w:r>
      <w:r w:rsidRPr="008D663F">
        <w:rPr>
          <w:rFonts w:ascii="Times New Roman" w:hAnsi="Times New Roman" w:cs="Times New Roman"/>
          <w:sz w:val="24"/>
          <w:szCs w:val="24"/>
        </w:rPr>
        <w:t xml:space="preserve">ga </w:t>
      </w:r>
      <w:r w:rsidR="000D04A3">
        <w:rPr>
          <w:rFonts w:ascii="Times New Roman" w:hAnsi="Times New Roman" w:cs="Times New Roman"/>
          <w:sz w:val="24"/>
          <w:szCs w:val="24"/>
        </w:rPr>
        <w:t xml:space="preserve">(EL) </w:t>
      </w:r>
      <w:r w:rsidRPr="008D663F">
        <w:rPr>
          <w:rFonts w:ascii="Times New Roman" w:hAnsi="Times New Roman" w:cs="Times New Roman"/>
          <w:sz w:val="24"/>
          <w:szCs w:val="24"/>
        </w:rPr>
        <w:t xml:space="preserve">2020/177 (ELT </w:t>
      </w:r>
      <w:r w:rsidR="00EE65D9">
        <w:rPr>
          <w:rFonts w:ascii="Times New Roman" w:hAnsi="Times New Roman" w:cs="Times New Roman"/>
          <w:sz w:val="24"/>
          <w:szCs w:val="24"/>
        </w:rPr>
        <w:t> </w:t>
      </w:r>
      <w:r w:rsidRPr="008D663F">
        <w:rPr>
          <w:rFonts w:ascii="Times New Roman" w:hAnsi="Times New Roman" w:cs="Times New Roman"/>
          <w:sz w:val="24"/>
          <w:szCs w:val="24"/>
        </w:rPr>
        <w:t>L 41, 13.02.2020, lk 1–77)</w:t>
      </w:r>
      <w:r w:rsidR="00492AD6">
        <w:rPr>
          <w:rFonts w:ascii="Times New Roman" w:hAnsi="Times New Roman" w:cs="Times New Roman"/>
          <w:sz w:val="24"/>
          <w:szCs w:val="24"/>
        </w:rPr>
        <w:t xml:space="preserve"> ja </w:t>
      </w:r>
      <w:r w:rsidR="00492AD6" w:rsidRPr="00492AD6">
        <w:rPr>
          <w:rFonts w:ascii="Times New Roman" w:hAnsi="Times New Roman" w:cs="Times New Roman"/>
          <w:sz w:val="24"/>
          <w:szCs w:val="24"/>
        </w:rPr>
        <w:t>(EL) 2022/2438 (ELT L 319, 13.12.2022, lk 54–65)</w:t>
      </w:r>
      <w:r w:rsidRPr="008D663F">
        <w:rPr>
          <w:rFonts w:ascii="Times New Roman" w:hAnsi="Times New Roman" w:cs="Times New Roman"/>
          <w:sz w:val="24"/>
          <w:szCs w:val="24"/>
        </w:rPr>
        <w:t>.</w:t>
      </w:r>
      <w:r w:rsidR="00DD6717">
        <w:rPr>
          <w:rFonts w:ascii="Times New Roman" w:hAnsi="Times New Roman" w:cs="Times New Roman"/>
          <w:sz w:val="24"/>
          <w:szCs w:val="24"/>
        </w:rPr>
        <w:t>“</w:t>
      </w:r>
      <w:r w:rsidR="006062AE">
        <w:rPr>
          <w:rFonts w:ascii="Times New Roman" w:hAnsi="Times New Roman" w:cs="Times New Roman"/>
          <w:sz w:val="24"/>
          <w:szCs w:val="24"/>
        </w:rPr>
        <w:t>.</w:t>
      </w:r>
    </w:p>
    <w:p w14:paraId="1B1A4885" w14:textId="77777777" w:rsid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9BF55C" w14:textId="32CD563D" w:rsidR="00D34772" w:rsidRDefault="008E01B6" w:rsidP="00DE6A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="00DE6A7D" w:rsidRPr="00DE6A7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34772">
        <w:rPr>
          <w:rFonts w:ascii="Times New Roman" w:hAnsi="Times New Roman" w:cs="Times New Roman"/>
          <w:b/>
          <w:bCs/>
          <w:sz w:val="24"/>
          <w:szCs w:val="24"/>
        </w:rPr>
        <w:t>Metsaseaduse muutmine</w:t>
      </w:r>
    </w:p>
    <w:p w14:paraId="00C87746" w14:textId="0A724359" w:rsidR="00D34772" w:rsidRDefault="00D34772" w:rsidP="00DE6A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8E50FF" w14:textId="30631963" w:rsidR="00D34772" w:rsidRDefault="00D34772" w:rsidP="00DE6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Metsaseaduse</w:t>
      </w:r>
      <w:r w:rsidR="0096516E">
        <w:rPr>
          <w:rFonts w:ascii="Times New Roman" w:hAnsi="Times New Roman" w:cs="Times New Roman"/>
          <w:bCs/>
          <w:sz w:val="24"/>
          <w:szCs w:val="24"/>
        </w:rPr>
        <w:t xml:space="preserve"> § </w:t>
      </w:r>
      <w:r w:rsidR="002F1DF1">
        <w:rPr>
          <w:rFonts w:ascii="Times New Roman" w:hAnsi="Times New Roman" w:cs="Times New Roman"/>
          <w:bCs/>
          <w:sz w:val="24"/>
          <w:szCs w:val="24"/>
        </w:rPr>
        <w:t>9</w:t>
      </w:r>
      <w:r>
        <w:rPr>
          <w:rFonts w:ascii="Times New Roman" w:hAnsi="Times New Roman" w:cs="Times New Roman"/>
          <w:bCs/>
          <w:sz w:val="24"/>
          <w:szCs w:val="24"/>
        </w:rPr>
        <w:t xml:space="preserve"> t</w:t>
      </w:r>
      <w:r w:rsidR="00FC4B58">
        <w:rPr>
          <w:rFonts w:ascii="Times New Roman" w:hAnsi="Times New Roman" w:cs="Times New Roman"/>
          <w:bCs/>
          <w:sz w:val="24"/>
          <w:szCs w:val="24"/>
        </w:rPr>
        <w:t>äiendata</w:t>
      </w:r>
      <w:r>
        <w:rPr>
          <w:rFonts w:ascii="Times New Roman" w:hAnsi="Times New Roman" w:cs="Times New Roman"/>
          <w:bCs/>
          <w:sz w:val="24"/>
          <w:szCs w:val="24"/>
        </w:rPr>
        <w:t xml:space="preserve">kse </w:t>
      </w:r>
      <w:r w:rsidR="00FC4B58">
        <w:rPr>
          <w:rFonts w:ascii="Times New Roman" w:hAnsi="Times New Roman" w:cs="Times New Roman"/>
          <w:bCs/>
          <w:sz w:val="24"/>
          <w:szCs w:val="24"/>
        </w:rPr>
        <w:t xml:space="preserve">lõikega </w:t>
      </w:r>
      <w:r w:rsidR="002F1DF1">
        <w:rPr>
          <w:rFonts w:ascii="Times New Roman" w:hAnsi="Times New Roman" w:cs="Times New Roman"/>
          <w:bCs/>
          <w:sz w:val="24"/>
          <w:szCs w:val="24"/>
        </w:rPr>
        <w:t>1</w:t>
      </w:r>
      <w:r w:rsidR="002F1DF1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="00FC4B5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järgmise</w:t>
      </w:r>
      <w:r w:rsidR="00FC4B58">
        <w:rPr>
          <w:rFonts w:ascii="Times New Roman" w:hAnsi="Times New Roman" w:cs="Times New Roman"/>
          <w:bCs/>
          <w:sz w:val="24"/>
          <w:szCs w:val="24"/>
        </w:rPr>
        <w:t>s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4B58">
        <w:rPr>
          <w:rFonts w:ascii="Times New Roman" w:hAnsi="Times New Roman" w:cs="Times New Roman"/>
          <w:bCs/>
          <w:sz w:val="24"/>
          <w:szCs w:val="24"/>
        </w:rPr>
        <w:t>sõnastuses:</w:t>
      </w:r>
    </w:p>
    <w:p w14:paraId="1BC38A4A" w14:textId="77777777" w:rsidR="00FC4B58" w:rsidRDefault="00FC4B58" w:rsidP="00DE6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381EE1" w14:textId="6EA1CCF7" w:rsidR="008C63E1" w:rsidRPr="002C249B" w:rsidRDefault="00D34772" w:rsidP="008C63E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004">
        <w:rPr>
          <w:rFonts w:ascii="Times New Roman" w:hAnsi="Times New Roman" w:cs="Times New Roman"/>
          <w:bCs/>
          <w:sz w:val="24"/>
          <w:szCs w:val="24"/>
        </w:rPr>
        <w:t>„(</w:t>
      </w:r>
      <w:r w:rsidR="002F1DF1">
        <w:rPr>
          <w:rFonts w:ascii="Times New Roman" w:hAnsi="Times New Roman" w:cs="Times New Roman"/>
          <w:bCs/>
          <w:sz w:val="24"/>
          <w:szCs w:val="24"/>
        </w:rPr>
        <w:t>1</w:t>
      </w:r>
      <w:r w:rsidR="002F1DF1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="0096516E" w:rsidRPr="00E11004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73D6">
        <w:rPr>
          <w:rFonts w:ascii="Times New Roman" w:hAnsi="Times New Roman" w:cs="Times New Roman"/>
          <w:bCs/>
          <w:sz w:val="24"/>
          <w:szCs w:val="24"/>
        </w:rPr>
        <w:t>M</w:t>
      </w:r>
      <w:r w:rsidR="00560D59">
        <w:rPr>
          <w:rFonts w:ascii="Times New Roman" w:hAnsi="Times New Roman" w:cs="Times New Roman"/>
          <w:bCs/>
          <w:sz w:val="24"/>
          <w:szCs w:val="24"/>
        </w:rPr>
        <w:t xml:space="preserve">etsaregistris </w:t>
      </w:r>
      <w:r w:rsidR="00E82858">
        <w:rPr>
          <w:rFonts w:ascii="Times New Roman" w:hAnsi="Times New Roman" w:cs="Times New Roman"/>
          <w:bCs/>
          <w:sz w:val="24"/>
          <w:szCs w:val="24"/>
        </w:rPr>
        <w:t xml:space="preserve">peab riik </w:t>
      </w:r>
      <w:r w:rsidR="00560D59">
        <w:rPr>
          <w:rFonts w:ascii="Times New Roman" w:hAnsi="Times New Roman" w:cs="Times New Roman"/>
          <w:bCs/>
          <w:sz w:val="24"/>
          <w:szCs w:val="24"/>
        </w:rPr>
        <w:t>arvestust ka t</w:t>
      </w:r>
      <w:r w:rsidR="00E11004">
        <w:rPr>
          <w:rFonts w:ascii="Times New Roman" w:hAnsi="Times New Roman" w:cs="Times New Roman"/>
          <w:bCs/>
          <w:sz w:val="24"/>
          <w:szCs w:val="24"/>
        </w:rPr>
        <w:t>aimede paljundamise ja sordikaitse seaduse</w:t>
      </w:r>
      <w:r w:rsidR="00B64D3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790F" w:rsidRPr="007C790F">
        <w:rPr>
          <w:rFonts w:ascii="Times New Roman" w:hAnsi="Times New Roman" w:cs="Times New Roman"/>
          <w:bCs/>
          <w:sz w:val="24"/>
          <w:szCs w:val="24"/>
        </w:rPr>
        <w:t>§</w:t>
      </w:r>
      <w:r w:rsidR="00E82858">
        <w:rPr>
          <w:rFonts w:ascii="Times New Roman" w:hAnsi="Times New Roman" w:cs="Times New Roman"/>
          <w:bCs/>
          <w:sz w:val="24"/>
          <w:szCs w:val="24"/>
        </w:rPr>
        <w:t>-s</w:t>
      </w:r>
      <w:r w:rsidR="007C790F" w:rsidRPr="007C790F">
        <w:rPr>
          <w:rFonts w:ascii="Times New Roman" w:hAnsi="Times New Roman" w:cs="Times New Roman"/>
          <w:bCs/>
          <w:sz w:val="24"/>
          <w:szCs w:val="24"/>
        </w:rPr>
        <w:t xml:space="preserve"> 5</w:t>
      </w:r>
      <w:r w:rsidR="00E67255" w:rsidRPr="00E67255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="00E6725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="00E82858">
        <w:rPr>
          <w:rFonts w:ascii="Times New Roman" w:hAnsi="Times New Roman" w:cs="Times New Roman"/>
          <w:bCs/>
          <w:sz w:val="24"/>
          <w:szCs w:val="24"/>
        </w:rPr>
        <w:t>nimetatud tegevuste üle</w:t>
      </w:r>
      <w:r w:rsidR="00B64D32" w:rsidRPr="00075C5D">
        <w:rPr>
          <w:rFonts w:ascii="Times New Roman" w:hAnsi="Times New Roman" w:cs="Times New Roman"/>
          <w:sz w:val="24"/>
          <w:szCs w:val="24"/>
        </w:rPr>
        <w:t>.“</w:t>
      </w:r>
      <w:r w:rsidR="00466D3C">
        <w:rPr>
          <w:rFonts w:ascii="Times New Roman" w:hAnsi="Times New Roman" w:cs="Times New Roman"/>
          <w:sz w:val="24"/>
          <w:szCs w:val="24"/>
        </w:rPr>
        <w:t>.</w:t>
      </w:r>
    </w:p>
    <w:p w14:paraId="56EE163A" w14:textId="378886D2" w:rsidR="008C63E1" w:rsidRPr="002C249B" w:rsidDel="00A21146" w:rsidRDefault="008C63E1" w:rsidP="00DE6A7D">
      <w:pPr>
        <w:jc w:val="both"/>
        <w:rPr>
          <w:del w:id="101" w:author="Iivika Sale" w:date="2024-05-16T15:45:00Z"/>
          <w:rFonts w:ascii="Times New Roman" w:hAnsi="Times New Roman" w:cs="Times New Roman"/>
          <w:bCs/>
          <w:sz w:val="24"/>
          <w:szCs w:val="24"/>
        </w:rPr>
      </w:pPr>
    </w:p>
    <w:p w14:paraId="2A7BDDA2" w14:textId="77777777" w:rsidR="00D34772" w:rsidRPr="0096516E" w:rsidRDefault="00D34772" w:rsidP="00DE6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A8F2C33" w14:textId="77777777" w:rsidR="00D05324" w:rsidRPr="00D05324" w:rsidRDefault="00D05324" w:rsidP="00D0532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324">
        <w:rPr>
          <w:rFonts w:ascii="Times New Roman" w:hAnsi="Times New Roman" w:cs="Times New Roman"/>
          <w:b/>
          <w:bCs/>
          <w:sz w:val="24"/>
          <w:szCs w:val="24"/>
        </w:rPr>
        <w:t>§ 3. Seaduse jõustumine</w:t>
      </w:r>
    </w:p>
    <w:p w14:paraId="519F60BD" w14:textId="77777777" w:rsidR="00D05324" w:rsidRPr="00D05324" w:rsidRDefault="00D05324" w:rsidP="00D0532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A4F260C" w14:textId="5C6CB57B" w:rsidR="00D05324" w:rsidRPr="00D05324" w:rsidRDefault="00D05324" w:rsidP="00D05324">
      <w:pPr>
        <w:jc w:val="both"/>
        <w:rPr>
          <w:rFonts w:ascii="Times New Roman" w:hAnsi="Times New Roman" w:cs="Times New Roman"/>
          <w:sz w:val="24"/>
          <w:szCs w:val="24"/>
        </w:rPr>
      </w:pPr>
      <w:r w:rsidRPr="00D05324">
        <w:rPr>
          <w:rFonts w:ascii="Times New Roman" w:hAnsi="Times New Roman" w:cs="Times New Roman"/>
          <w:sz w:val="24"/>
          <w:szCs w:val="24"/>
        </w:rPr>
        <w:t>Käesolev seadus jõustub 202</w:t>
      </w:r>
      <w:r w:rsidR="006E50F8">
        <w:rPr>
          <w:rFonts w:ascii="Times New Roman" w:hAnsi="Times New Roman" w:cs="Times New Roman"/>
          <w:sz w:val="24"/>
          <w:szCs w:val="24"/>
        </w:rPr>
        <w:t>5</w:t>
      </w:r>
      <w:r w:rsidRPr="00D05324">
        <w:rPr>
          <w:rFonts w:ascii="Times New Roman" w:hAnsi="Times New Roman" w:cs="Times New Roman"/>
          <w:sz w:val="24"/>
          <w:szCs w:val="24"/>
        </w:rPr>
        <w:t>. aasta 1. jaanuaril.</w:t>
      </w:r>
    </w:p>
    <w:p w14:paraId="2555C25C" w14:textId="36575641" w:rsidR="00DE6A7D" w:rsidRDefault="00DE6A7D" w:rsidP="00585C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4C7695" w14:textId="1E63754B" w:rsidR="00430A32" w:rsidRDefault="00430A32" w:rsidP="00585C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2D8FC9" w14:textId="177A6E17" w:rsidR="008E01B6" w:rsidRDefault="008E01B6" w:rsidP="00585C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5B5AD3" w14:textId="7A993EAB" w:rsidR="008E01B6" w:rsidRPr="008E01B6" w:rsidRDefault="00466D3C" w:rsidP="008E01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1FB8440B" w14:textId="77777777" w:rsidR="008E01B6" w:rsidRPr="008E01B6" w:rsidRDefault="008E01B6" w:rsidP="008E01B6">
      <w:pPr>
        <w:jc w:val="both"/>
        <w:rPr>
          <w:rFonts w:ascii="Times New Roman" w:hAnsi="Times New Roman" w:cs="Times New Roman"/>
          <w:sz w:val="24"/>
          <w:szCs w:val="24"/>
        </w:rPr>
      </w:pPr>
      <w:r w:rsidRPr="008E01B6">
        <w:rPr>
          <w:rFonts w:ascii="Times New Roman" w:hAnsi="Times New Roman" w:cs="Times New Roman"/>
          <w:sz w:val="24"/>
          <w:szCs w:val="24"/>
        </w:rPr>
        <w:t>Riigikogu esimees</w:t>
      </w:r>
    </w:p>
    <w:p w14:paraId="2FA24E9B" w14:textId="77777777" w:rsidR="002B07DF" w:rsidRDefault="002B07DF" w:rsidP="002B07DF">
      <w:pPr>
        <w:pStyle w:val="Kommentaaritekst"/>
      </w:pPr>
    </w:p>
    <w:p w14:paraId="00AE4A9B" w14:textId="08F70880" w:rsidR="002B07DF" w:rsidRDefault="002B07DF" w:rsidP="002B07DF">
      <w:pPr>
        <w:pBdr>
          <w:bottom w:val="single" w:sz="12" w:space="1" w:color="auto"/>
        </w:pBdr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74934">
        <w:rPr>
          <w:rFonts w:ascii="Times New Roman" w:eastAsia="Times New Roman" w:hAnsi="Times New Roman" w:cs="Times New Roman"/>
          <w:sz w:val="24"/>
          <w:szCs w:val="20"/>
        </w:rPr>
        <w:t>Tallinn, ….. ……. 202</w:t>
      </w:r>
      <w:r w:rsidR="006E50F8">
        <w:rPr>
          <w:rFonts w:ascii="Times New Roman" w:eastAsia="Times New Roman" w:hAnsi="Times New Roman" w:cs="Times New Roman"/>
          <w:sz w:val="24"/>
          <w:szCs w:val="20"/>
        </w:rPr>
        <w:t>4</w:t>
      </w:r>
    </w:p>
    <w:p w14:paraId="21D8AA27" w14:textId="77777777" w:rsidR="00EC25C1" w:rsidRPr="00C74934" w:rsidRDefault="00EC25C1" w:rsidP="002B07DF">
      <w:pPr>
        <w:pBdr>
          <w:bottom w:val="single" w:sz="12" w:space="1" w:color="auto"/>
        </w:pBdr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3970DBEC" w14:textId="3C0F91E5" w:rsidR="002B07DF" w:rsidRPr="00C74934" w:rsidRDefault="002B07DF" w:rsidP="002B07DF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  <w:r w:rsidRPr="00C74934">
        <w:rPr>
          <w:rFonts w:ascii="Calibri" w:eastAsia="Calibri" w:hAnsi="Calibri" w:cs="Times New Roman"/>
        </w:rPr>
        <w:t xml:space="preserve"> </w:t>
      </w:r>
      <w:r w:rsidRPr="00C74934">
        <w:rPr>
          <w:rFonts w:ascii="Times New Roman" w:eastAsia="Times New Roman" w:hAnsi="Times New Roman" w:cs="Times New Roman"/>
          <w:sz w:val="24"/>
          <w:szCs w:val="20"/>
        </w:rPr>
        <w:t>Algatab Vabariigi Valitsus … …..202</w:t>
      </w:r>
      <w:r w:rsidR="006E50F8">
        <w:rPr>
          <w:rFonts w:ascii="Times New Roman" w:eastAsia="Times New Roman" w:hAnsi="Times New Roman" w:cs="Times New Roman"/>
          <w:sz w:val="24"/>
          <w:szCs w:val="20"/>
        </w:rPr>
        <w:t>4</w:t>
      </w:r>
      <w:r w:rsidRPr="00C74934">
        <w:rPr>
          <w:rFonts w:ascii="Times New Roman" w:eastAsia="Times New Roman" w:hAnsi="Times New Roman" w:cs="Times New Roman"/>
          <w:sz w:val="24"/>
          <w:szCs w:val="20"/>
        </w:rPr>
        <w:t>. a.</w:t>
      </w:r>
    </w:p>
    <w:p w14:paraId="39B1CEBE" w14:textId="77777777" w:rsidR="002B07DF" w:rsidRPr="00C74934" w:rsidRDefault="002B07DF" w:rsidP="002B07DF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</w:p>
    <w:p w14:paraId="75552470" w14:textId="77777777" w:rsidR="002B07DF" w:rsidRPr="00C74934" w:rsidRDefault="002B07DF" w:rsidP="002B07DF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  <w:r w:rsidRPr="00C74934">
        <w:rPr>
          <w:rFonts w:ascii="Times New Roman" w:eastAsia="Times New Roman" w:hAnsi="Times New Roman" w:cs="Times New Roman"/>
          <w:sz w:val="24"/>
          <w:szCs w:val="20"/>
        </w:rPr>
        <w:t xml:space="preserve">Vabariigi Valitsuse nimel </w:t>
      </w:r>
    </w:p>
    <w:p w14:paraId="5E63DF96" w14:textId="77777777" w:rsidR="002B07DF" w:rsidRPr="00C74934" w:rsidRDefault="002B07DF" w:rsidP="002B07DF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</w:p>
    <w:p w14:paraId="388563EC" w14:textId="77777777" w:rsidR="002B07DF" w:rsidRPr="00C74934" w:rsidRDefault="002B07DF" w:rsidP="002B07DF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  <w:r w:rsidRPr="00C74934">
        <w:rPr>
          <w:rFonts w:ascii="Times New Roman" w:eastAsia="Times New Roman" w:hAnsi="Times New Roman" w:cs="Times New Roman"/>
          <w:sz w:val="24"/>
          <w:szCs w:val="20"/>
        </w:rPr>
        <w:t>(allkirjastatud digitaalselt)</w:t>
      </w:r>
    </w:p>
    <w:p w14:paraId="4B54C4DB" w14:textId="79AEB8F1" w:rsidR="008E01B6" w:rsidRPr="00FB2298" w:rsidRDefault="008E01B6" w:rsidP="008E01B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E01B6" w:rsidRPr="00FB2298" w:rsidSect="000746F9">
      <w:footerReference w:type="default" r:id="rId14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4" w:author="Mari Koik" w:date="2024-05-13T16:14:00Z" w:initials="MK">
    <w:p w14:paraId="67E49DD1" w14:textId="77777777" w:rsidR="00496E17" w:rsidRDefault="00496E17" w:rsidP="00D44799">
      <w:pPr>
        <w:pStyle w:val="Kommentaaritekst"/>
      </w:pPr>
      <w:r>
        <w:rPr>
          <w:rStyle w:val="Kommentaariviide"/>
        </w:rPr>
        <w:annotationRef/>
      </w:r>
      <w:r>
        <w:t>See sõna tundus liigne. Kui tehakse kindlaks tasuvus, siis küllap selgub ka, on see küllaldane või ei.</w:t>
      </w:r>
    </w:p>
  </w:comment>
  <w:comment w:id="18" w:author="Mari Koik" w:date="2024-05-14T11:36:00Z" w:initials="MK">
    <w:p w14:paraId="56A3AF68" w14:textId="77777777" w:rsidR="009C2BA9" w:rsidRDefault="00B20CFD">
      <w:pPr>
        <w:pStyle w:val="Kommentaaritekst"/>
      </w:pPr>
      <w:r>
        <w:rPr>
          <w:rStyle w:val="Kommentaariviide"/>
        </w:rPr>
        <w:annotationRef/>
      </w:r>
      <w:r w:rsidR="009C2BA9">
        <w:t xml:space="preserve">Kas see termin on läbi mõeldud? Aretama - (ÕS) </w:t>
      </w:r>
      <w:r w:rsidR="009C2BA9">
        <w:rPr>
          <w:i/>
          <w:iCs/>
          <w:color w:val="000000"/>
          <w:highlight w:val="white"/>
        </w:rPr>
        <w:t>loomi v taimi kavakindlalt arendama</w:t>
      </w:r>
      <w:r w:rsidR="009C2BA9">
        <w:t xml:space="preserve">; (EKSS) </w:t>
      </w:r>
      <w:r w:rsidR="009C2BA9">
        <w:rPr>
          <w:color w:val="000000"/>
          <w:highlight w:val="white"/>
        </w:rPr>
        <w:t>põll aiand uusi sorte v. tõugusid looma v. olemasolevaid parandama. </w:t>
      </w:r>
      <w:r w:rsidR="009C2BA9">
        <w:rPr>
          <w:i/>
          <w:iCs/>
          <w:color w:val="000000"/>
          <w:highlight w:val="white"/>
        </w:rPr>
        <w:t xml:space="preserve">Uusi sorte aretama. J. Aamisepa aretatud kartulisordid. Harilikust jaanikakrast on aretatud mitmeid aedvorme. See tõug aretati Tori hobusekasvanduses; </w:t>
      </w:r>
      <w:r w:rsidR="009C2BA9">
        <w:rPr>
          <w:color w:val="000000"/>
          <w:highlight w:val="white"/>
        </w:rPr>
        <w:t xml:space="preserve">(aianduse terminibaas) </w:t>
      </w:r>
      <w:r w:rsidR="009C2BA9">
        <w:rPr>
          <w:color w:val="0E1013"/>
          <w:highlight w:val="white"/>
        </w:rPr>
        <w:t>uusi taimesorte või loomatõuge looma</w:t>
      </w:r>
      <w:r w:rsidR="009C2BA9">
        <w:rPr>
          <w:i/>
          <w:iCs/>
          <w:color w:val="0E1013"/>
          <w:highlight w:val="white"/>
        </w:rPr>
        <w:t>.</w:t>
      </w:r>
      <w:r w:rsidR="009C2BA9">
        <w:rPr>
          <w:i/>
          <w:iCs/>
          <w:color w:val="000000"/>
          <w:highlight w:val="white"/>
        </w:rPr>
        <w:t xml:space="preserve"> </w:t>
      </w:r>
    </w:p>
    <w:p w14:paraId="608D13ED" w14:textId="77777777" w:rsidR="009C2BA9" w:rsidRDefault="009C2BA9">
      <w:pPr>
        <w:pStyle w:val="Kommentaaritekst"/>
      </w:pPr>
    </w:p>
    <w:p w14:paraId="6CA321F6" w14:textId="77777777" w:rsidR="009C2BA9" w:rsidRDefault="009C2BA9" w:rsidP="003C2626">
      <w:pPr>
        <w:pStyle w:val="Kommentaaritekst"/>
      </w:pPr>
      <w:r>
        <w:t xml:space="preserve">Kas mõeldud on tõesti metsataimede aretust? Kui ei, siis tuleks ehk muuta ka kehtivat teksti.  Ei leidnud sellist terminit (metsaaretus) ka ELi õigusaktidest. Ehk on termin eesti keeles siiski </w:t>
      </w:r>
      <w:r>
        <w:rPr>
          <w:i/>
          <w:iCs/>
        </w:rPr>
        <w:t xml:space="preserve">metsakasvatus </w:t>
      </w:r>
      <w:r>
        <w:t xml:space="preserve">või </w:t>
      </w:r>
      <w:r>
        <w:rPr>
          <w:i/>
          <w:iCs/>
        </w:rPr>
        <w:t>metsa kultiveerimine</w:t>
      </w:r>
      <w:r>
        <w:t xml:space="preserve"> vms (ingl </w:t>
      </w:r>
      <w:r>
        <w:rPr>
          <w:i/>
          <w:iCs/>
        </w:rPr>
        <w:t>cultivation</w:t>
      </w:r>
      <w:r>
        <w:t xml:space="preserve">)? </w:t>
      </w:r>
    </w:p>
  </w:comment>
  <w:comment w:id="27" w:author="Mari Koik" w:date="2024-05-14T11:28:00Z" w:initials="MK">
    <w:p w14:paraId="55815220" w14:textId="50A58B75" w:rsidR="00D65BD8" w:rsidRDefault="00D65BD8" w:rsidP="00A628B1">
      <w:pPr>
        <w:pStyle w:val="Kommentaaritekst"/>
      </w:pPr>
      <w:r>
        <w:rPr>
          <w:rStyle w:val="Kommentaariviide"/>
        </w:rPr>
        <w:annotationRef/>
      </w:r>
      <w:r>
        <w:t xml:space="preserve">Siin tekkis lause, millest ei olnud võimalik aru saada, kas sõnaga </w:t>
      </w:r>
      <w:r>
        <w:rPr>
          <w:i/>
          <w:iCs/>
        </w:rPr>
        <w:t xml:space="preserve">mille </w:t>
      </w:r>
      <w:r>
        <w:t>algava kõrvallausega kirjeldatav seeme ja materjal on kaasa või välja arvatud.</w:t>
      </w:r>
    </w:p>
  </w:comment>
  <w:comment w:id="33" w:author="Mari Koik" w:date="2024-05-14T16:00:00Z" w:initials="MK">
    <w:p w14:paraId="00413B09" w14:textId="5F3BABAC" w:rsidR="00A92C7D" w:rsidRDefault="00A92C7D" w:rsidP="00B07E0B">
      <w:pPr>
        <w:pStyle w:val="Kommentaaritekst"/>
      </w:pPr>
      <w:r>
        <w:rPr>
          <w:rStyle w:val="Kommentaariviide"/>
        </w:rPr>
        <w:annotationRef/>
      </w:r>
      <w:r>
        <w:t>Pakun sellise, rohkem liigendatud sõnastuse, et oleks lihtsam lugeda.</w:t>
      </w:r>
    </w:p>
  </w:comment>
  <w:comment w:id="54" w:author="Mari Koik" w:date="2024-05-13T16:24:00Z" w:initials="MK">
    <w:p w14:paraId="59ADA7CC" w14:textId="5616BE06" w:rsidR="00A748D5" w:rsidRDefault="00A748D5" w:rsidP="000B03AB">
      <w:pPr>
        <w:pStyle w:val="Kommentaaritekst"/>
      </w:pPr>
      <w:r>
        <w:rPr>
          <w:rStyle w:val="Kommentaariviide"/>
        </w:rPr>
        <w:annotationRef/>
      </w:r>
      <w:r>
        <w:t>Asendasin, sest edaspidi samas lauses võrreldakse just paljundusmaterjaliga.</w:t>
      </w:r>
    </w:p>
  </w:comment>
  <w:comment w:id="55" w:author="Mari Koik" w:date="2024-05-13T16:21:00Z" w:initials="MK">
    <w:p w14:paraId="676514BD" w14:textId="77777777" w:rsidR="00A748D5" w:rsidRDefault="00A748D5" w:rsidP="000A0879">
      <w:pPr>
        <w:pStyle w:val="Kommentaaritekst"/>
      </w:pPr>
      <w:r>
        <w:rPr>
          <w:rStyle w:val="Kommentaariviide"/>
        </w:rPr>
        <w:annotationRef/>
      </w:r>
      <w:r>
        <w:t xml:space="preserve">Võiks olla ka </w:t>
      </w:r>
      <w:r>
        <w:rPr>
          <w:i/>
          <w:iCs/>
        </w:rPr>
        <w:t>materjali kogus</w:t>
      </w:r>
      <w:r>
        <w:t xml:space="preserve">. Aga </w:t>
      </w:r>
      <w:r>
        <w:rPr>
          <w:i/>
          <w:iCs/>
        </w:rPr>
        <w:t>materjali arv</w:t>
      </w:r>
      <w:r>
        <w:t xml:space="preserve"> ei klapi hästi - materjal abstraktne, arv konkreetne. Praegu pakun </w:t>
      </w:r>
      <w:r>
        <w:rPr>
          <w:i/>
          <w:iCs/>
        </w:rPr>
        <w:t>istikute arv</w:t>
      </w:r>
      <w:r>
        <w:t>.</w:t>
      </w:r>
    </w:p>
  </w:comment>
  <w:comment w:id="65" w:author="Mari Koik" w:date="2024-05-13T16:00:00Z" w:initials="MK">
    <w:p w14:paraId="66BB79C8" w14:textId="358F863A" w:rsidR="00572422" w:rsidRDefault="00572422" w:rsidP="006010C9">
      <w:pPr>
        <w:pStyle w:val="Kommentaaritekst"/>
      </w:pPr>
      <w:r>
        <w:rPr>
          <w:rStyle w:val="Kommentaariviide"/>
        </w:rPr>
        <w:annotationRef/>
      </w:r>
      <w:r>
        <w:t>Mõtlesin, et see on ehk liigne?</w:t>
      </w:r>
    </w:p>
  </w:comment>
  <w:comment w:id="70" w:author="Mari Koik" w:date="2024-05-14T12:34:00Z" w:initials="MK">
    <w:p w14:paraId="6905F785" w14:textId="77777777" w:rsidR="00746844" w:rsidRDefault="00746844" w:rsidP="000068A0">
      <w:pPr>
        <w:pStyle w:val="Kommentaaritekst"/>
      </w:pPr>
      <w:r>
        <w:rPr>
          <w:rStyle w:val="Kommentaariviide"/>
        </w:rPr>
        <w:annotationRef/>
      </w:r>
      <w:r>
        <w:t xml:space="preserve">Või võiks öelda lihtsalt </w:t>
      </w:r>
      <w:r>
        <w:rPr>
          <w:i/>
          <w:iCs/>
        </w:rPr>
        <w:t>turustaja</w:t>
      </w:r>
      <w:r>
        <w:t>?</w:t>
      </w:r>
    </w:p>
  </w:comment>
  <w:comment w:id="80" w:author="Mari Koik" w:date="2024-05-14T12:24:00Z" w:initials="MK">
    <w:p w14:paraId="71348596" w14:textId="57FF0B85" w:rsidR="008D138B" w:rsidRDefault="008D138B" w:rsidP="002231EF">
      <w:pPr>
        <w:pStyle w:val="Kommentaaritekst"/>
      </w:pPr>
      <w:r>
        <w:rPr>
          <w:rStyle w:val="Kommentaariviide"/>
        </w:rPr>
        <w:annotationRef/>
      </w:r>
      <w:r>
        <w:t>Kas see sõna on vajalik?</w:t>
      </w:r>
    </w:p>
  </w:comment>
  <w:comment w:id="88" w:author="Mari Koik" w:date="2024-05-13T15:54:00Z" w:initials="MK">
    <w:p w14:paraId="062569A7" w14:textId="752DC855" w:rsidR="00320AE4" w:rsidRDefault="00320AE4" w:rsidP="00F04493">
      <w:pPr>
        <w:pStyle w:val="Kommentaaritekst"/>
      </w:pPr>
      <w:r>
        <w:rPr>
          <w:rStyle w:val="Kommentaariviide"/>
        </w:rPr>
        <w:annotationRef/>
      </w:r>
      <w:r>
        <w:t xml:space="preserve">Või: </w:t>
      </w:r>
      <w:r>
        <w:rPr>
          <w:i/>
          <w:iCs/>
        </w:rPr>
        <w:t>katsemeetodi kirjeldus</w:t>
      </w:r>
      <w:r>
        <w:t>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7E49DD1" w15:done="0"/>
  <w15:commentEx w15:paraId="6CA321F6" w15:done="0"/>
  <w15:commentEx w15:paraId="55815220" w15:done="0"/>
  <w15:commentEx w15:paraId="00413B09" w15:done="0"/>
  <w15:commentEx w15:paraId="59ADA7CC" w15:done="0"/>
  <w15:commentEx w15:paraId="676514BD" w15:done="0"/>
  <w15:commentEx w15:paraId="66BB79C8" w15:done="0"/>
  <w15:commentEx w15:paraId="6905F785" w15:done="0"/>
  <w15:commentEx w15:paraId="71348596" w15:done="0"/>
  <w15:commentEx w15:paraId="062569A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ECBAEF" w16cex:dateUtc="2024-05-13T13:14:00Z"/>
  <w16cex:commentExtensible w16cex:durableId="29EDCB3A" w16cex:dateUtc="2024-05-14T08:36:00Z"/>
  <w16cex:commentExtensible w16cex:durableId="29EDC96D" w16cex:dateUtc="2024-05-14T08:28:00Z"/>
  <w16cex:commentExtensible w16cex:durableId="29EE0900" w16cex:dateUtc="2024-05-14T13:00:00Z"/>
  <w16cex:commentExtensible w16cex:durableId="29ECBD27" w16cex:dateUtc="2024-05-13T13:24:00Z"/>
  <w16cex:commentExtensible w16cex:durableId="29ECBCA4" w16cex:dateUtc="2024-05-13T13:21:00Z"/>
  <w16cex:commentExtensible w16cex:durableId="29ECB7A5" w16cex:dateUtc="2024-05-13T13:00:00Z"/>
  <w16cex:commentExtensible w16cex:durableId="29EDD8BE" w16cex:dateUtc="2024-05-14T09:34:00Z"/>
  <w16cex:commentExtensible w16cex:durableId="29EDD68E" w16cex:dateUtc="2024-05-14T09:24:00Z"/>
  <w16cex:commentExtensible w16cex:durableId="29ECB630" w16cex:dateUtc="2024-05-13T12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E49DD1" w16cid:durableId="29ECBAEF"/>
  <w16cid:commentId w16cid:paraId="6CA321F6" w16cid:durableId="29EDCB3A"/>
  <w16cid:commentId w16cid:paraId="55815220" w16cid:durableId="29EDC96D"/>
  <w16cid:commentId w16cid:paraId="00413B09" w16cid:durableId="29EE0900"/>
  <w16cid:commentId w16cid:paraId="59ADA7CC" w16cid:durableId="29ECBD27"/>
  <w16cid:commentId w16cid:paraId="676514BD" w16cid:durableId="29ECBCA4"/>
  <w16cid:commentId w16cid:paraId="66BB79C8" w16cid:durableId="29ECB7A5"/>
  <w16cid:commentId w16cid:paraId="6905F785" w16cid:durableId="29EDD8BE"/>
  <w16cid:commentId w16cid:paraId="71348596" w16cid:durableId="29EDD68E"/>
  <w16cid:commentId w16cid:paraId="062569A7" w16cid:durableId="29ECB6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8D6FC" w14:textId="77777777" w:rsidR="002F5D17" w:rsidRDefault="002F5D17" w:rsidP="00681FF1">
      <w:r>
        <w:separator/>
      </w:r>
    </w:p>
  </w:endnote>
  <w:endnote w:type="continuationSeparator" w:id="0">
    <w:p w14:paraId="45B029E9" w14:textId="77777777" w:rsidR="002F5D17" w:rsidRDefault="002F5D17" w:rsidP="00681FF1">
      <w:r>
        <w:continuationSeparator/>
      </w:r>
    </w:p>
  </w:endnote>
  <w:endnote w:type="continuationNotice" w:id="1">
    <w:p w14:paraId="6F96E6AC" w14:textId="77777777" w:rsidR="002F5D17" w:rsidRDefault="002F5D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45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5C04513" w14:textId="1B72C434" w:rsidR="00EF6F79" w:rsidRPr="00031DCE" w:rsidRDefault="00EF6F79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31DC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31DC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31DC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B0ADD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31DC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D2453E8" w14:textId="77777777" w:rsidR="00EF6F79" w:rsidRDefault="00EF6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28EB1" w14:textId="77777777" w:rsidR="002F5D17" w:rsidRDefault="002F5D17" w:rsidP="00681FF1">
      <w:r>
        <w:separator/>
      </w:r>
    </w:p>
  </w:footnote>
  <w:footnote w:type="continuationSeparator" w:id="0">
    <w:p w14:paraId="5325A155" w14:textId="77777777" w:rsidR="002F5D17" w:rsidRDefault="002F5D17" w:rsidP="00681FF1">
      <w:r>
        <w:continuationSeparator/>
      </w:r>
    </w:p>
  </w:footnote>
  <w:footnote w:type="continuationNotice" w:id="1">
    <w:p w14:paraId="73283D16" w14:textId="77777777" w:rsidR="002F5D17" w:rsidRDefault="002F5D17"/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ivika Sale">
    <w15:presenceInfo w15:providerId="AD" w15:userId="S::Iivika.Sale@just.ee::078bb3df-7791-467a-bb64-7407f2dff0b2"/>
  </w15:person>
  <w15:person w15:author="Mari Koik">
    <w15:presenceInfo w15:providerId="AD" w15:userId="S::mari.koik@just.ee::35ec3d9a-739e-4d69-8d21-732e3e4a96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571"/>
    <w:rsid w:val="00001BDA"/>
    <w:rsid w:val="0000268D"/>
    <w:rsid w:val="00002CBA"/>
    <w:rsid w:val="00010072"/>
    <w:rsid w:val="00011915"/>
    <w:rsid w:val="000142FE"/>
    <w:rsid w:val="00014DB3"/>
    <w:rsid w:val="00017878"/>
    <w:rsid w:val="00020A77"/>
    <w:rsid w:val="00020DA8"/>
    <w:rsid w:val="00031B0A"/>
    <w:rsid w:val="00031DCE"/>
    <w:rsid w:val="0003349E"/>
    <w:rsid w:val="00034215"/>
    <w:rsid w:val="00034CA2"/>
    <w:rsid w:val="00041595"/>
    <w:rsid w:val="0004524C"/>
    <w:rsid w:val="00046562"/>
    <w:rsid w:val="00050D3C"/>
    <w:rsid w:val="00052547"/>
    <w:rsid w:val="000604F3"/>
    <w:rsid w:val="00060E28"/>
    <w:rsid w:val="00063009"/>
    <w:rsid w:val="00067620"/>
    <w:rsid w:val="00070083"/>
    <w:rsid w:val="0007170C"/>
    <w:rsid w:val="000746F9"/>
    <w:rsid w:val="00075C5D"/>
    <w:rsid w:val="00082B40"/>
    <w:rsid w:val="000853C2"/>
    <w:rsid w:val="00085B25"/>
    <w:rsid w:val="000866AB"/>
    <w:rsid w:val="000917F0"/>
    <w:rsid w:val="0009483B"/>
    <w:rsid w:val="000967D6"/>
    <w:rsid w:val="000A2E5E"/>
    <w:rsid w:val="000A5CA3"/>
    <w:rsid w:val="000A5DF3"/>
    <w:rsid w:val="000B0366"/>
    <w:rsid w:val="000B174C"/>
    <w:rsid w:val="000B342B"/>
    <w:rsid w:val="000B3D4A"/>
    <w:rsid w:val="000C21B9"/>
    <w:rsid w:val="000C34CE"/>
    <w:rsid w:val="000D04A3"/>
    <w:rsid w:val="000E4D94"/>
    <w:rsid w:val="000E73D6"/>
    <w:rsid w:val="000F08FC"/>
    <w:rsid w:val="000F214B"/>
    <w:rsid w:val="000F3D2A"/>
    <w:rsid w:val="000F6171"/>
    <w:rsid w:val="000F64A8"/>
    <w:rsid w:val="00101ABB"/>
    <w:rsid w:val="00103378"/>
    <w:rsid w:val="00106121"/>
    <w:rsid w:val="001078DA"/>
    <w:rsid w:val="001145A8"/>
    <w:rsid w:val="001159AB"/>
    <w:rsid w:val="0011604E"/>
    <w:rsid w:val="0012663F"/>
    <w:rsid w:val="00130E98"/>
    <w:rsid w:val="00134530"/>
    <w:rsid w:val="00146E38"/>
    <w:rsid w:val="0015019F"/>
    <w:rsid w:val="00150C03"/>
    <w:rsid w:val="00153ECE"/>
    <w:rsid w:val="00154C62"/>
    <w:rsid w:val="00154D50"/>
    <w:rsid w:val="00156D7C"/>
    <w:rsid w:val="00156E9A"/>
    <w:rsid w:val="00162B05"/>
    <w:rsid w:val="00163873"/>
    <w:rsid w:val="00167B7D"/>
    <w:rsid w:val="0017299C"/>
    <w:rsid w:val="00173F4D"/>
    <w:rsid w:val="00174E9B"/>
    <w:rsid w:val="00175D7F"/>
    <w:rsid w:val="001842EE"/>
    <w:rsid w:val="001853C0"/>
    <w:rsid w:val="001876F9"/>
    <w:rsid w:val="00192A11"/>
    <w:rsid w:val="001A23CD"/>
    <w:rsid w:val="001A2FF2"/>
    <w:rsid w:val="001A7DA0"/>
    <w:rsid w:val="001B0CD3"/>
    <w:rsid w:val="001B1521"/>
    <w:rsid w:val="001B16F9"/>
    <w:rsid w:val="001C0E42"/>
    <w:rsid w:val="001C2433"/>
    <w:rsid w:val="001C347E"/>
    <w:rsid w:val="001C4731"/>
    <w:rsid w:val="001C5F6C"/>
    <w:rsid w:val="001C74AD"/>
    <w:rsid w:val="001D1B4F"/>
    <w:rsid w:val="001D3672"/>
    <w:rsid w:val="001D4665"/>
    <w:rsid w:val="001D6BF9"/>
    <w:rsid w:val="001E54E5"/>
    <w:rsid w:val="001E7780"/>
    <w:rsid w:val="001F2D73"/>
    <w:rsid w:val="001F48DD"/>
    <w:rsid w:val="00201530"/>
    <w:rsid w:val="00205950"/>
    <w:rsid w:val="002066EF"/>
    <w:rsid w:val="002067C2"/>
    <w:rsid w:val="00210E87"/>
    <w:rsid w:val="002128FE"/>
    <w:rsid w:val="00214B6C"/>
    <w:rsid w:val="00214E2F"/>
    <w:rsid w:val="00221B95"/>
    <w:rsid w:val="00222BC3"/>
    <w:rsid w:val="002230D9"/>
    <w:rsid w:val="00231E95"/>
    <w:rsid w:val="002336B8"/>
    <w:rsid w:val="002368C5"/>
    <w:rsid w:val="00242425"/>
    <w:rsid w:val="00242AC2"/>
    <w:rsid w:val="00247755"/>
    <w:rsid w:val="002506B8"/>
    <w:rsid w:val="002515CA"/>
    <w:rsid w:val="002518FB"/>
    <w:rsid w:val="002519E4"/>
    <w:rsid w:val="0025282B"/>
    <w:rsid w:val="002601F3"/>
    <w:rsid w:val="002605F2"/>
    <w:rsid w:val="00261F13"/>
    <w:rsid w:val="00264ADA"/>
    <w:rsid w:val="00265582"/>
    <w:rsid w:val="00267D9C"/>
    <w:rsid w:val="00271EF0"/>
    <w:rsid w:val="00293135"/>
    <w:rsid w:val="0029500C"/>
    <w:rsid w:val="00296A8A"/>
    <w:rsid w:val="002A2F91"/>
    <w:rsid w:val="002B07DF"/>
    <w:rsid w:val="002B0C66"/>
    <w:rsid w:val="002B2433"/>
    <w:rsid w:val="002B24C2"/>
    <w:rsid w:val="002B2DBF"/>
    <w:rsid w:val="002B3B52"/>
    <w:rsid w:val="002B3E61"/>
    <w:rsid w:val="002C18CF"/>
    <w:rsid w:val="002C20C8"/>
    <w:rsid w:val="002C22C3"/>
    <w:rsid w:val="002C249B"/>
    <w:rsid w:val="002C2D99"/>
    <w:rsid w:val="002C3609"/>
    <w:rsid w:val="002C4553"/>
    <w:rsid w:val="002C76EA"/>
    <w:rsid w:val="002D4A63"/>
    <w:rsid w:val="002D5919"/>
    <w:rsid w:val="002D7951"/>
    <w:rsid w:val="002E3518"/>
    <w:rsid w:val="002E5459"/>
    <w:rsid w:val="002F00C3"/>
    <w:rsid w:val="002F0E72"/>
    <w:rsid w:val="002F1204"/>
    <w:rsid w:val="002F1BB1"/>
    <w:rsid w:val="002F1DF1"/>
    <w:rsid w:val="002F5D17"/>
    <w:rsid w:val="002F7861"/>
    <w:rsid w:val="00303407"/>
    <w:rsid w:val="00307007"/>
    <w:rsid w:val="0031226A"/>
    <w:rsid w:val="003124C5"/>
    <w:rsid w:val="0031381A"/>
    <w:rsid w:val="0031597F"/>
    <w:rsid w:val="003178E5"/>
    <w:rsid w:val="00320AE4"/>
    <w:rsid w:val="00320D36"/>
    <w:rsid w:val="00320D43"/>
    <w:rsid w:val="00323C35"/>
    <w:rsid w:val="00324416"/>
    <w:rsid w:val="003272CC"/>
    <w:rsid w:val="00331A42"/>
    <w:rsid w:val="00332967"/>
    <w:rsid w:val="003432BC"/>
    <w:rsid w:val="003449F2"/>
    <w:rsid w:val="0034515E"/>
    <w:rsid w:val="0034631C"/>
    <w:rsid w:val="00347585"/>
    <w:rsid w:val="00347E96"/>
    <w:rsid w:val="00351AAB"/>
    <w:rsid w:val="0035378D"/>
    <w:rsid w:val="00361FB0"/>
    <w:rsid w:val="00370757"/>
    <w:rsid w:val="00373268"/>
    <w:rsid w:val="00374EA4"/>
    <w:rsid w:val="00377EC5"/>
    <w:rsid w:val="00383B95"/>
    <w:rsid w:val="00385173"/>
    <w:rsid w:val="003969FD"/>
    <w:rsid w:val="003A1DDE"/>
    <w:rsid w:val="003A53EA"/>
    <w:rsid w:val="003A5C82"/>
    <w:rsid w:val="003B5A04"/>
    <w:rsid w:val="003C1C7F"/>
    <w:rsid w:val="003C2B79"/>
    <w:rsid w:val="003C3F4B"/>
    <w:rsid w:val="003D285B"/>
    <w:rsid w:val="003D39DD"/>
    <w:rsid w:val="003D3E4B"/>
    <w:rsid w:val="003D4A08"/>
    <w:rsid w:val="003E225F"/>
    <w:rsid w:val="003E34B5"/>
    <w:rsid w:val="003E422F"/>
    <w:rsid w:val="003E4AF5"/>
    <w:rsid w:val="003F17FD"/>
    <w:rsid w:val="003F3503"/>
    <w:rsid w:val="003F50FA"/>
    <w:rsid w:val="003F5C3C"/>
    <w:rsid w:val="00406299"/>
    <w:rsid w:val="00410452"/>
    <w:rsid w:val="004148E6"/>
    <w:rsid w:val="0042166B"/>
    <w:rsid w:val="0042274A"/>
    <w:rsid w:val="004269ED"/>
    <w:rsid w:val="00430A32"/>
    <w:rsid w:val="0043288C"/>
    <w:rsid w:val="00434DC8"/>
    <w:rsid w:val="00436242"/>
    <w:rsid w:val="00444503"/>
    <w:rsid w:val="00451F63"/>
    <w:rsid w:val="00456656"/>
    <w:rsid w:val="00457751"/>
    <w:rsid w:val="004618EB"/>
    <w:rsid w:val="00464746"/>
    <w:rsid w:val="004659CF"/>
    <w:rsid w:val="00466D3C"/>
    <w:rsid w:val="0046736F"/>
    <w:rsid w:val="004717B4"/>
    <w:rsid w:val="00474875"/>
    <w:rsid w:val="004816CD"/>
    <w:rsid w:val="00486F60"/>
    <w:rsid w:val="00491C79"/>
    <w:rsid w:val="00492AD6"/>
    <w:rsid w:val="004949A9"/>
    <w:rsid w:val="00496E17"/>
    <w:rsid w:val="00496E52"/>
    <w:rsid w:val="004A0774"/>
    <w:rsid w:val="004A2266"/>
    <w:rsid w:val="004A3767"/>
    <w:rsid w:val="004A78A9"/>
    <w:rsid w:val="004B012F"/>
    <w:rsid w:val="004B4ADA"/>
    <w:rsid w:val="004B5BAD"/>
    <w:rsid w:val="004C2EDC"/>
    <w:rsid w:val="004D14A0"/>
    <w:rsid w:val="004E336D"/>
    <w:rsid w:val="004E4202"/>
    <w:rsid w:val="004E4C6E"/>
    <w:rsid w:val="004E637A"/>
    <w:rsid w:val="004E67B3"/>
    <w:rsid w:val="004F42DC"/>
    <w:rsid w:val="004F506B"/>
    <w:rsid w:val="00500D91"/>
    <w:rsid w:val="00500ED4"/>
    <w:rsid w:val="00501771"/>
    <w:rsid w:val="00502E53"/>
    <w:rsid w:val="005031BD"/>
    <w:rsid w:val="0050421D"/>
    <w:rsid w:val="00504382"/>
    <w:rsid w:val="005043BE"/>
    <w:rsid w:val="00505ADC"/>
    <w:rsid w:val="00510A2C"/>
    <w:rsid w:val="0051432A"/>
    <w:rsid w:val="00514AD7"/>
    <w:rsid w:val="0051590B"/>
    <w:rsid w:val="005272F5"/>
    <w:rsid w:val="00535F8C"/>
    <w:rsid w:val="00540179"/>
    <w:rsid w:val="005404DE"/>
    <w:rsid w:val="00541B93"/>
    <w:rsid w:val="00541D6B"/>
    <w:rsid w:val="0055172F"/>
    <w:rsid w:val="00551A90"/>
    <w:rsid w:val="00554134"/>
    <w:rsid w:val="00554603"/>
    <w:rsid w:val="00556CE6"/>
    <w:rsid w:val="00560D59"/>
    <w:rsid w:val="00562CF5"/>
    <w:rsid w:val="00563011"/>
    <w:rsid w:val="00572422"/>
    <w:rsid w:val="00575A00"/>
    <w:rsid w:val="005763AA"/>
    <w:rsid w:val="005822AF"/>
    <w:rsid w:val="005837BE"/>
    <w:rsid w:val="00583CEA"/>
    <w:rsid w:val="00585C06"/>
    <w:rsid w:val="00586363"/>
    <w:rsid w:val="00586E60"/>
    <w:rsid w:val="00592388"/>
    <w:rsid w:val="00595EA9"/>
    <w:rsid w:val="005A4ABA"/>
    <w:rsid w:val="005A502C"/>
    <w:rsid w:val="005B0538"/>
    <w:rsid w:val="005B0ADD"/>
    <w:rsid w:val="005B11E7"/>
    <w:rsid w:val="005B28B9"/>
    <w:rsid w:val="005B2E50"/>
    <w:rsid w:val="005B351B"/>
    <w:rsid w:val="005B4AC1"/>
    <w:rsid w:val="005B6234"/>
    <w:rsid w:val="005B7C8C"/>
    <w:rsid w:val="005C04E3"/>
    <w:rsid w:val="005C10DF"/>
    <w:rsid w:val="005C21B5"/>
    <w:rsid w:val="005C7DC8"/>
    <w:rsid w:val="005D29D7"/>
    <w:rsid w:val="005D67FF"/>
    <w:rsid w:val="005E2830"/>
    <w:rsid w:val="005E4F98"/>
    <w:rsid w:val="005F0FC2"/>
    <w:rsid w:val="005F1395"/>
    <w:rsid w:val="005F4FF9"/>
    <w:rsid w:val="005F51F9"/>
    <w:rsid w:val="005F5CE2"/>
    <w:rsid w:val="00602EED"/>
    <w:rsid w:val="0060589B"/>
    <w:rsid w:val="006058FD"/>
    <w:rsid w:val="006062AE"/>
    <w:rsid w:val="00606B6A"/>
    <w:rsid w:val="006127DF"/>
    <w:rsid w:val="00614553"/>
    <w:rsid w:val="0061625A"/>
    <w:rsid w:val="00627BF5"/>
    <w:rsid w:val="006355DA"/>
    <w:rsid w:val="006378BF"/>
    <w:rsid w:val="00637A06"/>
    <w:rsid w:val="00637E4B"/>
    <w:rsid w:val="00640E6A"/>
    <w:rsid w:val="006414E6"/>
    <w:rsid w:val="0064198B"/>
    <w:rsid w:val="0064352E"/>
    <w:rsid w:val="00650AA0"/>
    <w:rsid w:val="00657765"/>
    <w:rsid w:val="006601E8"/>
    <w:rsid w:val="00662F5E"/>
    <w:rsid w:val="00663685"/>
    <w:rsid w:val="0066408B"/>
    <w:rsid w:val="00664EA1"/>
    <w:rsid w:val="006665D9"/>
    <w:rsid w:val="00673105"/>
    <w:rsid w:val="00677637"/>
    <w:rsid w:val="00681FF1"/>
    <w:rsid w:val="00682409"/>
    <w:rsid w:val="00684C76"/>
    <w:rsid w:val="0068595D"/>
    <w:rsid w:val="006911C6"/>
    <w:rsid w:val="00692F1D"/>
    <w:rsid w:val="006963D2"/>
    <w:rsid w:val="006A1354"/>
    <w:rsid w:val="006A1B38"/>
    <w:rsid w:val="006A3B79"/>
    <w:rsid w:val="006A6553"/>
    <w:rsid w:val="006B3F9C"/>
    <w:rsid w:val="006B430D"/>
    <w:rsid w:val="006B435B"/>
    <w:rsid w:val="006D01D7"/>
    <w:rsid w:val="006D2CF8"/>
    <w:rsid w:val="006D4BBE"/>
    <w:rsid w:val="006D523E"/>
    <w:rsid w:val="006D538B"/>
    <w:rsid w:val="006D5E86"/>
    <w:rsid w:val="006E01EC"/>
    <w:rsid w:val="006E1412"/>
    <w:rsid w:val="006E50F8"/>
    <w:rsid w:val="006F27F5"/>
    <w:rsid w:val="006F360D"/>
    <w:rsid w:val="006F39EF"/>
    <w:rsid w:val="006F3C5D"/>
    <w:rsid w:val="006F692C"/>
    <w:rsid w:val="006F6A20"/>
    <w:rsid w:val="006F777D"/>
    <w:rsid w:val="007032EF"/>
    <w:rsid w:val="00703691"/>
    <w:rsid w:val="0070694B"/>
    <w:rsid w:val="0071450A"/>
    <w:rsid w:val="007153E8"/>
    <w:rsid w:val="007159F2"/>
    <w:rsid w:val="00716784"/>
    <w:rsid w:val="00717C22"/>
    <w:rsid w:val="00731E2B"/>
    <w:rsid w:val="00734632"/>
    <w:rsid w:val="00734E44"/>
    <w:rsid w:val="007371C4"/>
    <w:rsid w:val="007375AA"/>
    <w:rsid w:val="00742919"/>
    <w:rsid w:val="007456DE"/>
    <w:rsid w:val="00746844"/>
    <w:rsid w:val="00752E26"/>
    <w:rsid w:val="00755490"/>
    <w:rsid w:val="00762BA0"/>
    <w:rsid w:val="00763E80"/>
    <w:rsid w:val="00766488"/>
    <w:rsid w:val="0077309C"/>
    <w:rsid w:val="00773C2C"/>
    <w:rsid w:val="00780C44"/>
    <w:rsid w:val="00781DEB"/>
    <w:rsid w:val="007833F9"/>
    <w:rsid w:val="007871F6"/>
    <w:rsid w:val="007A12B2"/>
    <w:rsid w:val="007A17FF"/>
    <w:rsid w:val="007A64FA"/>
    <w:rsid w:val="007A77A5"/>
    <w:rsid w:val="007B1AB1"/>
    <w:rsid w:val="007B4A8A"/>
    <w:rsid w:val="007C2D7F"/>
    <w:rsid w:val="007C714B"/>
    <w:rsid w:val="007C790F"/>
    <w:rsid w:val="007D093C"/>
    <w:rsid w:val="007D7163"/>
    <w:rsid w:val="007E76E6"/>
    <w:rsid w:val="007F1B97"/>
    <w:rsid w:val="007F7303"/>
    <w:rsid w:val="008005E0"/>
    <w:rsid w:val="0080501E"/>
    <w:rsid w:val="008060D8"/>
    <w:rsid w:val="0080611F"/>
    <w:rsid w:val="00810497"/>
    <w:rsid w:val="008127DC"/>
    <w:rsid w:val="00820319"/>
    <w:rsid w:val="00821B26"/>
    <w:rsid w:val="00823028"/>
    <w:rsid w:val="00824D85"/>
    <w:rsid w:val="0082680E"/>
    <w:rsid w:val="00827CD4"/>
    <w:rsid w:val="008326AB"/>
    <w:rsid w:val="00832857"/>
    <w:rsid w:val="00837ED4"/>
    <w:rsid w:val="00841303"/>
    <w:rsid w:val="008416AA"/>
    <w:rsid w:val="00850728"/>
    <w:rsid w:val="00852C91"/>
    <w:rsid w:val="00855456"/>
    <w:rsid w:val="00855901"/>
    <w:rsid w:val="00861B02"/>
    <w:rsid w:val="0086469E"/>
    <w:rsid w:val="0086701E"/>
    <w:rsid w:val="00867074"/>
    <w:rsid w:val="0087090D"/>
    <w:rsid w:val="0087269F"/>
    <w:rsid w:val="00872C3C"/>
    <w:rsid w:val="0087608F"/>
    <w:rsid w:val="00876C7E"/>
    <w:rsid w:val="00886785"/>
    <w:rsid w:val="00891473"/>
    <w:rsid w:val="00896A64"/>
    <w:rsid w:val="008A2916"/>
    <w:rsid w:val="008A3971"/>
    <w:rsid w:val="008A4D45"/>
    <w:rsid w:val="008A5BD8"/>
    <w:rsid w:val="008B3736"/>
    <w:rsid w:val="008B414E"/>
    <w:rsid w:val="008B51FD"/>
    <w:rsid w:val="008B5CCA"/>
    <w:rsid w:val="008C15A7"/>
    <w:rsid w:val="008C3623"/>
    <w:rsid w:val="008C48D0"/>
    <w:rsid w:val="008C6160"/>
    <w:rsid w:val="008C63E1"/>
    <w:rsid w:val="008D138B"/>
    <w:rsid w:val="008D1D20"/>
    <w:rsid w:val="008D2CC5"/>
    <w:rsid w:val="008D308D"/>
    <w:rsid w:val="008D663F"/>
    <w:rsid w:val="008E01B6"/>
    <w:rsid w:val="008E2DD4"/>
    <w:rsid w:val="008E4798"/>
    <w:rsid w:val="008E56CA"/>
    <w:rsid w:val="008E58DC"/>
    <w:rsid w:val="008E7E6F"/>
    <w:rsid w:val="008F1646"/>
    <w:rsid w:val="008F2882"/>
    <w:rsid w:val="008F3ED2"/>
    <w:rsid w:val="008F419C"/>
    <w:rsid w:val="008F667B"/>
    <w:rsid w:val="008F7A5B"/>
    <w:rsid w:val="008F7AA9"/>
    <w:rsid w:val="008F7BB4"/>
    <w:rsid w:val="00900D62"/>
    <w:rsid w:val="009027CB"/>
    <w:rsid w:val="00904366"/>
    <w:rsid w:val="009052CE"/>
    <w:rsid w:val="0091484E"/>
    <w:rsid w:val="00915E27"/>
    <w:rsid w:val="00920771"/>
    <w:rsid w:val="00921931"/>
    <w:rsid w:val="00923A11"/>
    <w:rsid w:val="00925476"/>
    <w:rsid w:val="00925558"/>
    <w:rsid w:val="00930398"/>
    <w:rsid w:val="00935C61"/>
    <w:rsid w:val="00946D3E"/>
    <w:rsid w:val="00947104"/>
    <w:rsid w:val="00947D36"/>
    <w:rsid w:val="00950266"/>
    <w:rsid w:val="00951986"/>
    <w:rsid w:val="00951DC1"/>
    <w:rsid w:val="00953967"/>
    <w:rsid w:val="00954871"/>
    <w:rsid w:val="009563C0"/>
    <w:rsid w:val="00960708"/>
    <w:rsid w:val="00960965"/>
    <w:rsid w:val="0096489F"/>
    <w:rsid w:val="00964ED5"/>
    <w:rsid w:val="0096516E"/>
    <w:rsid w:val="009749FA"/>
    <w:rsid w:val="00976B99"/>
    <w:rsid w:val="009835F7"/>
    <w:rsid w:val="00986A86"/>
    <w:rsid w:val="00990726"/>
    <w:rsid w:val="00990EFA"/>
    <w:rsid w:val="0099207E"/>
    <w:rsid w:val="009A4ACD"/>
    <w:rsid w:val="009A5144"/>
    <w:rsid w:val="009A5DBC"/>
    <w:rsid w:val="009A6F78"/>
    <w:rsid w:val="009A722B"/>
    <w:rsid w:val="009B0DED"/>
    <w:rsid w:val="009B28BA"/>
    <w:rsid w:val="009B35DF"/>
    <w:rsid w:val="009B3785"/>
    <w:rsid w:val="009B3B8E"/>
    <w:rsid w:val="009B49CE"/>
    <w:rsid w:val="009B5767"/>
    <w:rsid w:val="009B7491"/>
    <w:rsid w:val="009B7BCD"/>
    <w:rsid w:val="009B7DBF"/>
    <w:rsid w:val="009C2BA9"/>
    <w:rsid w:val="009C4C1F"/>
    <w:rsid w:val="009C64B2"/>
    <w:rsid w:val="009C6C1F"/>
    <w:rsid w:val="009C704D"/>
    <w:rsid w:val="009D59C6"/>
    <w:rsid w:val="009D7D32"/>
    <w:rsid w:val="009E06D7"/>
    <w:rsid w:val="009E118D"/>
    <w:rsid w:val="009E4B60"/>
    <w:rsid w:val="009F4AD7"/>
    <w:rsid w:val="009F79CF"/>
    <w:rsid w:val="00A00340"/>
    <w:rsid w:val="00A007D9"/>
    <w:rsid w:val="00A01410"/>
    <w:rsid w:val="00A02169"/>
    <w:rsid w:val="00A03FD0"/>
    <w:rsid w:val="00A048F1"/>
    <w:rsid w:val="00A0491F"/>
    <w:rsid w:val="00A12D78"/>
    <w:rsid w:val="00A14755"/>
    <w:rsid w:val="00A17AAE"/>
    <w:rsid w:val="00A17B51"/>
    <w:rsid w:val="00A21146"/>
    <w:rsid w:val="00A23121"/>
    <w:rsid w:val="00A233BB"/>
    <w:rsid w:val="00A312E4"/>
    <w:rsid w:val="00A33CB2"/>
    <w:rsid w:val="00A35BC9"/>
    <w:rsid w:val="00A36784"/>
    <w:rsid w:val="00A37E7A"/>
    <w:rsid w:val="00A400E3"/>
    <w:rsid w:val="00A43862"/>
    <w:rsid w:val="00A47BC2"/>
    <w:rsid w:val="00A50986"/>
    <w:rsid w:val="00A5180C"/>
    <w:rsid w:val="00A53AB3"/>
    <w:rsid w:val="00A541AB"/>
    <w:rsid w:val="00A544BB"/>
    <w:rsid w:val="00A66430"/>
    <w:rsid w:val="00A748D5"/>
    <w:rsid w:val="00A8186D"/>
    <w:rsid w:val="00A8340A"/>
    <w:rsid w:val="00A853D6"/>
    <w:rsid w:val="00A85C84"/>
    <w:rsid w:val="00A86AF9"/>
    <w:rsid w:val="00A929FC"/>
    <w:rsid w:val="00A92BA8"/>
    <w:rsid w:val="00A92C7D"/>
    <w:rsid w:val="00AA6A5F"/>
    <w:rsid w:val="00AB100D"/>
    <w:rsid w:val="00AB103F"/>
    <w:rsid w:val="00AB2957"/>
    <w:rsid w:val="00AB29A6"/>
    <w:rsid w:val="00AB5E51"/>
    <w:rsid w:val="00AB7592"/>
    <w:rsid w:val="00AC0519"/>
    <w:rsid w:val="00AC3DFF"/>
    <w:rsid w:val="00AD36DE"/>
    <w:rsid w:val="00AE648D"/>
    <w:rsid w:val="00AE7089"/>
    <w:rsid w:val="00AE74A0"/>
    <w:rsid w:val="00AF2C53"/>
    <w:rsid w:val="00B07643"/>
    <w:rsid w:val="00B11DF4"/>
    <w:rsid w:val="00B12CA3"/>
    <w:rsid w:val="00B1403B"/>
    <w:rsid w:val="00B141CA"/>
    <w:rsid w:val="00B16481"/>
    <w:rsid w:val="00B20CFD"/>
    <w:rsid w:val="00B23F33"/>
    <w:rsid w:val="00B2604F"/>
    <w:rsid w:val="00B27287"/>
    <w:rsid w:val="00B330D6"/>
    <w:rsid w:val="00B35BB4"/>
    <w:rsid w:val="00B37B7E"/>
    <w:rsid w:val="00B41535"/>
    <w:rsid w:val="00B4288D"/>
    <w:rsid w:val="00B44B9F"/>
    <w:rsid w:val="00B46789"/>
    <w:rsid w:val="00B46B61"/>
    <w:rsid w:val="00B473F5"/>
    <w:rsid w:val="00B50F61"/>
    <w:rsid w:val="00B53380"/>
    <w:rsid w:val="00B53FF3"/>
    <w:rsid w:val="00B5764F"/>
    <w:rsid w:val="00B634F4"/>
    <w:rsid w:val="00B64D32"/>
    <w:rsid w:val="00B80F15"/>
    <w:rsid w:val="00B836BA"/>
    <w:rsid w:val="00B858E7"/>
    <w:rsid w:val="00B92461"/>
    <w:rsid w:val="00B95620"/>
    <w:rsid w:val="00BA4D76"/>
    <w:rsid w:val="00BA7B63"/>
    <w:rsid w:val="00BB208B"/>
    <w:rsid w:val="00BB466C"/>
    <w:rsid w:val="00BB67CF"/>
    <w:rsid w:val="00BC1BAE"/>
    <w:rsid w:val="00BD117D"/>
    <w:rsid w:val="00BD283C"/>
    <w:rsid w:val="00BD31A3"/>
    <w:rsid w:val="00BD452C"/>
    <w:rsid w:val="00BD4708"/>
    <w:rsid w:val="00BD477A"/>
    <w:rsid w:val="00BE05E1"/>
    <w:rsid w:val="00BE0953"/>
    <w:rsid w:val="00BE3DA9"/>
    <w:rsid w:val="00BF49CA"/>
    <w:rsid w:val="00C000AA"/>
    <w:rsid w:val="00C030ED"/>
    <w:rsid w:val="00C03228"/>
    <w:rsid w:val="00C056CC"/>
    <w:rsid w:val="00C06303"/>
    <w:rsid w:val="00C104A9"/>
    <w:rsid w:val="00C12AB4"/>
    <w:rsid w:val="00C13C8D"/>
    <w:rsid w:val="00C152FB"/>
    <w:rsid w:val="00C154BD"/>
    <w:rsid w:val="00C17429"/>
    <w:rsid w:val="00C221C7"/>
    <w:rsid w:val="00C22F18"/>
    <w:rsid w:val="00C27208"/>
    <w:rsid w:val="00C27278"/>
    <w:rsid w:val="00C31B8D"/>
    <w:rsid w:val="00C31D68"/>
    <w:rsid w:val="00C352C6"/>
    <w:rsid w:val="00C36E42"/>
    <w:rsid w:val="00C40B59"/>
    <w:rsid w:val="00C4209D"/>
    <w:rsid w:val="00C42227"/>
    <w:rsid w:val="00C4363D"/>
    <w:rsid w:val="00C43C57"/>
    <w:rsid w:val="00C44965"/>
    <w:rsid w:val="00C44F18"/>
    <w:rsid w:val="00C45464"/>
    <w:rsid w:val="00C50870"/>
    <w:rsid w:val="00C53DE1"/>
    <w:rsid w:val="00C559F2"/>
    <w:rsid w:val="00C57596"/>
    <w:rsid w:val="00C63081"/>
    <w:rsid w:val="00C724EF"/>
    <w:rsid w:val="00C72F43"/>
    <w:rsid w:val="00C74934"/>
    <w:rsid w:val="00C74F64"/>
    <w:rsid w:val="00C7687A"/>
    <w:rsid w:val="00C81749"/>
    <w:rsid w:val="00C82FA5"/>
    <w:rsid w:val="00C84337"/>
    <w:rsid w:val="00C84446"/>
    <w:rsid w:val="00C85C18"/>
    <w:rsid w:val="00C869F0"/>
    <w:rsid w:val="00C90D72"/>
    <w:rsid w:val="00C9245E"/>
    <w:rsid w:val="00C92790"/>
    <w:rsid w:val="00C92CFC"/>
    <w:rsid w:val="00C96695"/>
    <w:rsid w:val="00CA43B3"/>
    <w:rsid w:val="00CA5F4A"/>
    <w:rsid w:val="00CB05EB"/>
    <w:rsid w:val="00CB60C3"/>
    <w:rsid w:val="00CB6DAF"/>
    <w:rsid w:val="00CC257A"/>
    <w:rsid w:val="00CC3098"/>
    <w:rsid w:val="00CC57CF"/>
    <w:rsid w:val="00CC5FCB"/>
    <w:rsid w:val="00CC72DF"/>
    <w:rsid w:val="00CC73DA"/>
    <w:rsid w:val="00CD3802"/>
    <w:rsid w:val="00CD3C89"/>
    <w:rsid w:val="00CD5682"/>
    <w:rsid w:val="00CD5F4C"/>
    <w:rsid w:val="00CD6802"/>
    <w:rsid w:val="00CF2937"/>
    <w:rsid w:val="00CF3E77"/>
    <w:rsid w:val="00CF7A28"/>
    <w:rsid w:val="00D0199D"/>
    <w:rsid w:val="00D03818"/>
    <w:rsid w:val="00D03E93"/>
    <w:rsid w:val="00D05324"/>
    <w:rsid w:val="00D10878"/>
    <w:rsid w:val="00D12D75"/>
    <w:rsid w:val="00D15300"/>
    <w:rsid w:val="00D176D3"/>
    <w:rsid w:val="00D20621"/>
    <w:rsid w:val="00D20763"/>
    <w:rsid w:val="00D20C3C"/>
    <w:rsid w:val="00D23BBC"/>
    <w:rsid w:val="00D31983"/>
    <w:rsid w:val="00D32260"/>
    <w:rsid w:val="00D322BF"/>
    <w:rsid w:val="00D3291F"/>
    <w:rsid w:val="00D34772"/>
    <w:rsid w:val="00D34873"/>
    <w:rsid w:val="00D34E7A"/>
    <w:rsid w:val="00D46345"/>
    <w:rsid w:val="00D56377"/>
    <w:rsid w:val="00D56515"/>
    <w:rsid w:val="00D56EB8"/>
    <w:rsid w:val="00D6203E"/>
    <w:rsid w:val="00D65BD8"/>
    <w:rsid w:val="00D673CE"/>
    <w:rsid w:val="00D719A0"/>
    <w:rsid w:val="00D8693F"/>
    <w:rsid w:val="00D93AEC"/>
    <w:rsid w:val="00D956C4"/>
    <w:rsid w:val="00D95D7E"/>
    <w:rsid w:val="00D960D6"/>
    <w:rsid w:val="00DA2166"/>
    <w:rsid w:val="00DA2ECB"/>
    <w:rsid w:val="00DA673D"/>
    <w:rsid w:val="00DA7A19"/>
    <w:rsid w:val="00DB0700"/>
    <w:rsid w:val="00DB10DF"/>
    <w:rsid w:val="00DB2DFB"/>
    <w:rsid w:val="00DB4AB5"/>
    <w:rsid w:val="00DB6EB4"/>
    <w:rsid w:val="00DB75DE"/>
    <w:rsid w:val="00DC0087"/>
    <w:rsid w:val="00DC3C6F"/>
    <w:rsid w:val="00DC4E7E"/>
    <w:rsid w:val="00DC6557"/>
    <w:rsid w:val="00DC7290"/>
    <w:rsid w:val="00DD0A15"/>
    <w:rsid w:val="00DD0CB8"/>
    <w:rsid w:val="00DD4E97"/>
    <w:rsid w:val="00DD6717"/>
    <w:rsid w:val="00DD6A72"/>
    <w:rsid w:val="00DE6A7D"/>
    <w:rsid w:val="00DF01C1"/>
    <w:rsid w:val="00E012A9"/>
    <w:rsid w:val="00E02706"/>
    <w:rsid w:val="00E03924"/>
    <w:rsid w:val="00E05C76"/>
    <w:rsid w:val="00E11004"/>
    <w:rsid w:val="00E15AC7"/>
    <w:rsid w:val="00E16042"/>
    <w:rsid w:val="00E17759"/>
    <w:rsid w:val="00E24307"/>
    <w:rsid w:val="00E27AD0"/>
    <w:rsid w:val="00E30512"/>
    <w:rsid w:val="00E325DC"/>
    <w:rsid w:val="00E369AC"/>
    <w:rsid w:val="00E41E0A"/>
    <w:rsid w:val="00E4362B"/>
    <w:rsid w:val="00E43A69"/>
    <w:rsid w:val="00E44BB4"/>
    <w:rsid w:val="00E464E1"/>
    <w:rsid w:val="00E55762"/>
    <w:rsid w:val="00E576FF"/>
    <w:rsid w:val="00E60622"/>
    <w:rsid w:val="00E63F59"/>
    <w:rsid w:val="00E66746"/>
    <w:rsid w:val="00E67255"/>
    <w:rsid w:val="00E67B08"/>
    <w:rsid w:val="00E718CE"/>
    <w:rsid w:val="00E71AD0"/>
    <w:rsid w:val="00E71F8E"/>
    <w:rsid w:val="00E74E6C"/>
    <w:rsid w:val="00E76270"/>
    <w:rsid w:val="00E76DA8"/>
    <w:rsid w:val="00E826B3"/>
    <w:rsid w:val="00E82858"/>
    <w:rsid w:val="00E8552E"/>
    <w:rsid w:val="00E856ED"/>
    <w:rsid w:val="00E9048C"/>
    <w:rsid w:val="00EA0594"/>
    <w:rsid w:val="00EA16F4"/>
    <w:rsid w:val="00EA1EAE"/>
    <w:rsid w:val="00EA566C"/>
    <w:rsid w:val="00EB2AEA"/>
    <w:rsid w:val="00EB2DFD"/>
    <w:rsid w:val="00EB3D33"/>
    <w:rsid w:val="00EB4257"/>
    <w:rsid w:val="00EB4571"/>
    <w:rsid w:val="00EB6E09"/>
    <w:rsid w:val="00EB7D8C"/>
    <w:rsid w:val="00EC2539"/>
    <w:rsid w:val="00EC25C1"/>
    <w:rsid w:val="00ED0421"/>
    <w:rsid w:val="00ED27C6"/>
    <w:rsid w:val="00ED31EF"/>
    <w:rsid w:val="00ED3F7D"/>
    <w:rsid w:val="00EE0196"/>
    <w:rsid w:val="00EE141D"/>
    <w:rsid w:val="00EE2BE7"/>
    <w:rsid w:val="00EE4F8B"/>
    <w:rsid w:val="00EE65D9"/>
    <w:rsid w:val="00EF643A"/>
    <w:rsid w:val="00EF6F79"/>
    <w:rsid w:val="00EF7B03"/>
    <w:rsid w:val="00F054A8"/>
    <w:rsid w:val="00F11CDD"/>
    <w:rsid w:val="00F1487D"/>
    <w:rsid w:val="00F3015C"/>
    <w:rsid w:val="00F33CF8"/>
    <w:rsid w:val="00F346FA"/>
    <w:rsid w:val="00F3711D"/>
    <w:rsid w:val="00F411BC"/>
    <w:rsid w:val="00F46FD7"/>
    <w:rsid w:val="00F50147"/>
    <w:rsid w:val="00F52723"/>
    <w:rsid w:val="00F534EE"/>
    <w:rsid w:val="00F63E41"/>
    <w:rsid w:val="00F721DF"/>
    <w:rsid w:val="00F732F4"/>
    <w:rsid w:val="00F74A20"/>
    <w:rsid w:val="00F74D60"/>
    <w:rsid w:val="00F753BB"/>
    <w:rsid w:val="00F81427"/>
    <w:rsid w:val="00F81527"/>
    <w:rsid w:val="00F84643"/>
    <w:rsid w:val="00F86115"/>
    <w:rsid w:val="00F865A5"/>
    <w:rsid w:val="00F914F3"/>
    <w:rsid w:val="00F91BD9"/>
    <w:rsid w:val="00F92601"/>
    <w:rsid w:val="00F96368"/>
    <w:rsid w:val="00FA1326"/>
    <w:rsid w:val="00FA28D5"/>
    <w:rsid w:val="00FA29DA"/>
    <w:rsid w:val="00FA473C"/>
    <w:rsid w:val="00FB2298"/>
    <w:rsid w:val="00FB34B4"/>
    <w:rsid w:val="00FB4E4C"/>
    <w:rsid w:val="00FB5E32"/>
    <w:rsid w:val="00FC0B6B"/>
    <w:rsid w:val="00FC4B58"/>
    <w:rsid w:val="00FC7D91"/>
    <w:rsid w:val="00FD0C4A"/>
    <w:rsid w:val="00FD6587"/>
    <w:rsid w:val="00FE6DF2"/>
    <w:rsid w:val="00FE7635"/>
    <w:rsid w:val="00FF1AD2"/>
    <w:rsid w:val="00FF2002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E12DB"/>
  <w15:chartTrackingRefBased/>
  <w15:docId w15:val="{48661ED3-63D6-403E-9538-3DECD4481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4571"/>
    <w:pPr>
      <w:spacing w:after="0" w:line="240" w:lineRule="auto"/>
    </w:pPr>
  </w:style>
  <w:style w:type="paragraph" w:styleId="Pealkiri1">
    <w:name w:val="heading 1"/>
    <w:basedOn w:val="Normaallaad"/>
    <w:next w:val="Normaallaad"/>
    <w:link w:val="Pealkiri1Mrk"/>
    <w:uiPriority w:val="9"/>
    <w:qFormat/>
    <w:rsid w:val="00B076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076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ealkiri3">
    <w:name w:val="heading 3"/>
    <w:basedOn w:val="Normaallaad"/>
    <w:link w:val="Pealkiri3Mrk"/>
    <w:uiPriority w:val="9"/>
    <w:qFormat/>
    <w:rsid w:val="00A048F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EB4571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ormaallaadveeb">
    <w:name w:val="Normal (Web)"/>
    <w:basedOn w:val="Normaallaad"/>
    <w:uiPriority w:val="99"/>
    <w:unhideWhenUsed/>
    <w:rsid w:val="00320D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E4AF5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E4AF5"/>
    <w:rPr>
      <w:rFonts w:ascii="Segoe UI" w:hAnsi="Segoe UI" w:cs="Segoe UI"/>
      <w:sz w:val="18"/>
      <w:szCs w:val="18"/>
    </w:rPr>
  </w:style>
  <w:style w:type="character" w:styleId="Kommentaariviide">
    <w:name w:val="annotation reference"/>
    <w:basedOn w:val="Liguvaikefont"/>
    <w:uiPriority w:val="99"/>
    <w:unhideWhenUsed/>
    <w:rsid w:val="005F139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F1395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F139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F139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F1395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semiHidden/>
    <w:unhideWhenUsed/>
    <w:rsid w:val="00A01410"/>
    <w:rPr>
      <w:color w:val="0000FF"/>
      <w:u w:val="single"/>
    </w:rPr>
  </w:style>
  <w:style w:type="paragraph" w:styleId="Redaktsioon">
    <w:name w:val="Revision"/>
    <w:hidden/>
    <w:uiPriority w:val="99"/>
    <w:semiHidden/>
    <w:rsid w:val="00A233BB"/>
    <w:pPr>
      <w:spacing w:after="0" w:line="240" w:lineRule="auto"/>
    </w:pPr>
  </w:style>
  <w:style w:type="character" w:customStyle="1" w:styleId="markedcontent">
    <w:name w:val="markedcontent"/>
    <w:basedOn w:val="Liguvaikefont"/>
    <w:rsid w:val="00734E44"/>
  </w:style>
  <w:style w:type="paragraph" w:styleId="Pis">
    <w:name w:val="header"/>
    <w:basedOn w:val="Normaallaad"/>
    <w:link w:val="PisMrk"/>
    <w:uiPriority w:val="99"/>
    <w:unhideWhenUsed/>
    <w:rsid w:val="00681FF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681FF1"/>
  </w:style>
  <w:style w:type="paragraph" w:styleId="Jalus">
    <w:name w:val="footer"/>
    <w:basedOn w:val="Normaallaad"/>
    <w:link w:val="JalusMrk"/>
    <w:uiPriority w:val="99"/>
    <w:unhideWhenUsed/>
    <w:rsid w:val="00681FF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681FF1"/>
  </w:style>
  <w:style w:type="character" w:customStyle="1" w:styleId="v">
    <w:name w:val="v"/>
    <w:basedOn w:val="Liguvaikefont"/>
    <w:rsid w:val="00540179"/>
  </w:style>
  <w:style w:type="character" w:customStyle="1" w:styleId="d">
    <w:name w:val="d"/>
    <w:basedOn w:val="Liguvaikefont"/>
    <w:rsid w:val="00540179"/>
  </w:style>
  <w:style w:type="character" w:customStyle="1" w:styleId="s">
    <w:name w:val="s"/>
    <w:basedOn w:val="Liguvaikefont"/>
    <w:rsid w:val="00540179"/>
  </w:style>
  <w:style w:type="character" w:customStyle="1" w:styleId="Pealkiri3Mrk">
    <w:name w:val="Pealkiri 3 Märk"/>
    <w:basedOn w:val="Liguvaikefont"/>
    <w:link w:val="Pealkiri3"/>
    <w:uiPriority w:val="9"/>
    <w:rsid w:val="00A048F1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A048F1"/>
    <w:rPr>
      <w:b/>
      <w:bCs/>
    </w:rPr>
  </w:style>
  <w:style w:type="character" w:customStyle="1" w:styleId="Pealkiri1Mrk">
    <w:name w:val="Pealkiri 1 Märk"/>
    <w:basedOn w:val="Liguvaikefont"/>
    <w:link w:val="Pealkiri1"/>
    <w:uiPriority w:val="9"/>
    <w:rsid w:val="00B076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076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0019D83AC12548978992FBC1B1A6AD" ma:contentTypeVersion="0" ma:contentTypeDescription="Loo uus dokument" ma:contentTypeScope="" ma:versionID="d8363ea5f35c7f38a0a52b7c8c0a1c2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284b4047f4cf5347f2f816b293bbf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7A1BFF-E799-47BB-9815-60F277542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DBE905-72FE-43FA-B2DD-F0D1E20AC5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C8702B-5779-4B7B-B99E-C7ADAC0F18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99B835-95C6-4C20-8F83-91D5A2CBC2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6</Pages>
  <Words>2482</Words>
  <Characters>14402</Characters>
  <Application>Microsoft Office Word</Application>
  <DocSecurity>0</DocSecurity>
  <Lines>120</Lines>
  <Paragraphs>33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TPSKSi EN EISi</vt:lpstr>
      <vt:lpstr>TPSKSi EN EISi</vt:lpstr>
    </vt:vector>
  </TitlesOfParts>
  <Company>Maaeluministeerium</Company>
  <LinksUpToDate>false</LinksUpToDate>
  <CharactersWithSpaces>16851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TPSKSi EN EISi</dc:title>
  <dc:subject/>
  <dc:creator>Vahur Mõttus</dc:creator>
  <cp:keywords/>
  <dc:description/>
  <cp:lastModifiedBy>Iivika Sale</cp:lastModifiedBy>
  <cp:revision>18</cp:revision>
  <cp:lastPrinted>2023-06-01T10:54:00Z</cp:lastPrinted>
  <dcterms:created xsi:type="dcterms:W3CDTF">2024-05-07T07:18:00Z</dcterms:created>
  <dcterms:modified xsi:type="dcterms:W3CDTF">2024-05-16T12:45:00Z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0x0101002F0019D83AC12548978992FBC1B1A6AD</vt:lpwstr>
  </property>
</Properties>
</file>